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679B" w:rsidRDefault="00462819" w:rsidP="00AF2BC2">
      <w:pPr>
        <w:widowControl w:val="0"/>
        <w:pBdr>
          <w:top w:val="nil"/>
          <w:left w:val="nil"/>
          <w:bottom w:val="nil"/>
          <w:right w:val="nil"/>
          <w:between w:val="nil"/>
        </w:pBdr>
        <w:ind w:left="8789" w:right="-311"/>
        <w:rPr>
          <w:color w:val="000000"/>
        </w:rPr>
      </w:pPr>
      <w:r>
        <w:rPr>
          <w:color w:val="000000"/>
        </w:rPr>
        <w:t xml:space="preserve">III. </w:t>
      </w:r>
    </w:p>
    <w:p w:rsidR="00C8679B" w:rsidRDefault="00462819">
      <w:pPr>
        <w:widowControl w:val="0"/>
        <w:pBdr>
          <w:top w:val="nil"/>
          <w:left w:val="nil"/>
          <w:bottom w:val="nil"/>
          <w:right w:val="nil"/>
          <w:between w:val="nil"/>
        </w:pBdr>
        <w:spacing w:before="307"/>
        <w:ind w:left="1632" w:right="1632"/>
        <w:rPr>
          <w:b/>
          <w:color w:val="000000"/>
          <w:sz w:val="24"/>
          <w:szCs w:val="24"/>
        </w:rPr>
      </w:pPr>
      <w:r>
        <w:rPr>
          <w:b/>
          <w:color w:val="000000"/>
          <w:sz w:val="24"/>
          <w:szCs w:val="24"/>
        </w:rPr>
        <w:t xml:space="preserve">Program na podporu aplikovaného výzkumu ZÉTA </w:t>
      </w:r>
    </w:p>
    <w:p w:rsidR="00C8679B" w:rsidRDefault="00462819">
      <w:pPr>
        <w:widowControl w:val="0"/>
        <w:pBdr>
          <w:top w:val="nil"/>
          <w:left w:val="nil"/>
          <w:bottom w:val="nil"/>
          <w:right w:val="nil"/>
          <w:between w:val="nil"/>
        </w:pBdr>
        <w:spacing w:before="552"/>
        <w:ind w:left="-307" w:right="6523"/>
        <w:rPr>
          <w:color w:val="000000"/>
        </w:rPr>
      </w:pPr>
      <w:r>
        <w:rPr>
          <w:color w:val="000000"/>
        </w:rPr>
        <w:t xml:space="preserve">1. NÁZEV PROGRAMU </w:t>
      </w:r>
    </w:p>
    <w:p w:rsidR="00C8679B" w:rsidRDefault="00462819">
      <w:pPr>
        <w:widowControl w:val="0"/>
        <w:pBdr>
          <w:top w:val="nil"/>
          <w:left w:val="nil"/>
          <w:bottom w:val="nil"/>
          <w:right w:val="nil"/>
          <w:between w:val="nil"/>
        </w:pBdr>
        <w:spacing w:before="153"/>
        <w:ind w:left="-307" w:right="2337"/>
        <w:rPr>
          <w:color w:val="000000"/>
        </w:rPr>
      </w:pPr>
      <w:r>
        <w:rPr>
          <w:color w:val="000000"/>
        </w:rPr>
        <w:t xml:space="preserve">Program na podporu aplikovaného výzkumu ZÉTA (dále jen „program“). </w:t>
      </w:r>
    </w:p>
    <w:p w:rsidR="00C8679B" w:rsidRDefault="00462819">
      <w:pPr>
        <w:widowControl w:val="0"/>
        <w:pBdr>
          <w:top w:val="nil"/>
          <w:left w:val="nil"/>
          <w:bottom w:val="nil"/>
          <w:right w:val="nil"/>
          <w:between w:val="nil"/>
        </w:pBdr>
        <w:spacing w:before="273"/>
        <w:ind w:left="-307" w:right="5582"/>
        <w:rPr>
          <w:color w:val="000000"/>
        </w:rPr>
      </w:pPr>
      <w:r>
        <w:rPr>
          <w:color w:val="000000"/>
        </w:rPr>
        <w:t xml:space="preserve">2. PRÁVNÍ RÁMEC PROGRAMU </w:t>
      </w:r>
    </w:p>
    <w:p w:rsidR="00C8679B" w:rsidRDefault="00462819">
      <w:pPr>
        <w:widowControl w:val="0"/>
        <w:pBdr>
          <w:top w:val="nil"/>
          <w:left w:val="nil"/>
          <w:bottom w:val="nil"/>
          <w:right w:val="nil"/>
          <w:between w:val="nil"/>
        </w:pBdr>
        <w:spacing w:before="148"/>
        <w:ind w:left="-307" w:right="6211"/>
        <w:rPr>
          <w:color w:val="000000"/>
        </w:rPr>
      </w:pPr>
      <w:r>
        <w:rPr>
          <w:color w:val="000000"/>
        </w:rPr>
        <w:t xml:space="preserve">Program bude realizován podle: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33"/>
        <w:ind w:right="-311"/>
        <w:jc w:val="both"/>
        <w:rPr>
          <w:color w:val="000000"/>
        </w:rPr>
      </w:pPr>
      <w:r w:rsidRPr="000414DC">
        <w:rPr>
          <w:color w:val="000000"/>
        </w:rPr>
        <w:t xml:space="preserve">Zákona č. 130/2002 Sb., o podpoře výzkumu, experimentálního vývoje a inovací z veřejných prostředků a o změně některých souvisejících zákonů (zákon o podpoře výzkumu, experimentálního vývoje a inovací), ve znění pozdějších předpisů;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28"/>
        <w:ind w:right="-311"/>
        <w:jc w:val="both"/>
        <w:rPr>
          <w:color w:val="000000"/>
        </w:rPr>
      </w:pPr>
      <w:r w:rsidRPr="000414DC">
        <w:rPr>
          <w:color w:val="000000"/>
        </w:rPr>
        <w:t xml:space="preserve">Nařízení Komise (EU) č. 651/2014 ze dne 17. června 2014, kterým se v souladu s články 107 </w:t>
      </w:r>
      <w:r w:rsidR="000414DC">
        <w:rPr>
          <w:color w:val="000000"/>
        </w:rPr>
        <w:br/>
      </w:r>
      <w:r w:rsidRPr="000414DC">
        <w:rPr>
          <w:color w:val="000000"/>
        </w:rPr>
        <w:t xml:space="preserve">a 108 Smlouvy prohlašují určité kategorie podpory za slučitelné s vnitřním </w:t>
      </w:r>
      <w:proofErr w:type="gramStart"/>
      <w:r w:rsidRPr="000414DC">
        <w:rPr>
          <w:color w:val="000000"/>
        </w:rPr>
        <w:t>trhem - Úřední</w:t>
      </w:r>
      <w:proofErr w:type="gramEnd"/>
      <w:r w:rsidRPr="000414DC">
        <w:rPr>
          <w:color w:val="000000"/>
        </w:rPr>
        <w:t xml:space="preserve"> věstník </w:t>
      </w:r>
      <w:r w:rsidR="00074E84" w:rsidRPr="000414DC">
        <w:rPr>
          <w:color w:val="000000"/>
        </w:rPr>
        <w:br/>
      </w:r>
      <w:r w:rsidRPr="000414DC">
        <w:rPr>
          <w:color w:val="000000"/>
        </w:rPr>
        <w:t xml:space="preserve">Evropské unie L 187, 26. června 2014 (dále jen „Nařízení“), zejm. čl. 25; </w:t>
      </w:r>
    </w:p>
    <w:p w:rsidR="00C8679B" w:rsidRPr="000414DC" w:rsidRDefault="00462819" w:rsidP="000414DC">
      <w:pPr>
        <w:pStyle w:val="Odstavecseseznamem"/>
        <w:widowControl w:val="0"/>
        <w:numPr>
          <w:ilvl w:val="0"/>
          <w:numId w:val="2"/>
        </w:numPr>
        <w:pBdr>
          <w:top w:val="nil"/>
          <w:left w:val="nil"/>
          <w:bottom w:val="nil"/>
          <w:right w:val="nil"/>
          <w:between w:val="nil"/>
        </w:pBdr>
        <w:spacing w:before="28"/>
        <w:ind w:right="-311"/>
        <w:rPr>
          <w:color w:val="000000"/>
        </w:rPr>
      </w:pPr>
      <w:r w:rsidRPr="000414DC">
        <w:rPr>
          <w:color w:val="000000"/>
        </w:rPr>
        <w:t xml:space="preserve">Rámce pro státní podporu výzkumu, vývoje a inovací – Úřední věstník Evropské unie C 198, </w:t>
      </w:r>
      <w:r w:rsidR="00DE5ED1" w:rsidRPr="000414DC">
        <w:rPr>
          <w:color w:val="000000"/>
        </w:rPr>
        <w:br/>
      </w:r>
      <w:r w:rsidRPr="000414DC">
        <w:rPr>
          <w:color w:val="000000"/>
        </w:rPr>
        <w:t xml:space="preserve">27. června 2014 (dále jen „Rámec“); </w:t>
      </w:r>
    </w:p>
    <w:p w:rsidR="00C8679B" w:rsidRPr="000414DC" w:rsidRDefault="00462819" w:rsidP="00301BC0">
      <w:pPr>
        <w:pStyle w:val="Odstavecseseznamem"/>
        <w:widowControl w:val="0"/>
        <w:numPr>
          <w:ilvl w:val="0"/>
          <w:numId w:val="2"/>
        </w:numPr>
        <w:pBdr>
          <w:top w:val="nil"/>
          <w:left w:val="nil"/>
          <w:bottom w:val="nil"/>
          <w:right w:val="nil"/>
          <w:between w:val="nil"/>
        </w:pBdr>
        <w:spacing w:before="33"/>
        <w:ind w:right="-279"/>
        <w:rPr>
          <w:color w:val="000000"/>
        </w:rPr>
      </w:pPr>
      <w:r w:rsidRPr="000414DC">
        <w:rPr>
          <w:color w:val="000000"/>
        </w:rPr>
        <w:t xml:space="preserve">a podle ostatních souvisejících </w:t>
      </w:r>
      <w:r w:rsidR="00301BC0">
        <w:rPr>
          <w:color w:val="000000"/>
        </w:rPr>
        <w:t>p</w:t>
      </w:r>
      <w:r w:rsidRPr="000414DC">
        <w:rPr>
          <w:color w:val="000000"/>
        </w:rPr>
        <w:t xml:space="preserve">ředpisů. </w:t>
      </w:r>
    </w:p>
    <w:p w:rsidR="00C8679B" w:rsidRDefault="00462819">
      <w:pPr>
        <w:widowControl w:val="0"/>
        <w:pBdr>
          <w:top w:val="nil"/>
          <w:left w:val="nil"/>
          <w:bottom w:val="nil"/>
          <w:right w:val="nil"/>
          <w:between w:val="nil"/>
        </w:pBdr>
        <w:spacing w:before="153"/>
        <w:ind w:left="-307" w:right="-307"/>
        <w:rPr>
          <w:color w:val="000000"/>
        </w:rPr>
      </w:pPr>
      <w:r>
        <w:rPr>
          <w:color w:val="000000"/>
        </w:rPr>
        <w:t xml:space="preserve">Program je vyňat z oznamovací povinnosti podle čl. 108 odst. 3 Smlouvy o ES, neboť splňuje podmínky Nařízení.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 rámci tohoto programu je vyloučeno vyplacení jednotlivé podpory ve prospěch podniku, vůči němuž byl v návaznosti na rozhodnutí Komise, jímž je podpora prohlášena za protiprávní a neslučitelnou </w:t>
      </w:r>
      <w:r>
        <w:rPr>
          <w:color w:val="000000"/>
        </w:rPr>
        <w:br/>
        <w:t xml:space="preserve">s vnitřním trhem, vystaven inkasní příkaz, který je nesplacený. Podpora nebude poskytnuta podniku </w:t>
      </w:r>
      <w:r>
        <w:rPr>
          <w:color w:val="000000"/>
        </w:rPr>
        <w:br/>
        <w:t xml:space="preserve">v obtížích dle definice ve smyslu čl. 2 odst. 18 Nařízení.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Program bude realizován v souladu s Národní politikou výzkumu, vývoje a inovací České republiky </w:t>
      </w:r>
      <w:r w:rsidR="00A22BFD">
        <w:rPr>
          <w:color w:val="000000"/>
        </w:rPr>
        <w:br/>
      </w:r>
      <w:r>
        <w:rPr>
          <w:color w:val="000000"/>
        </w:rPr>
        <w:t xml:space="preserve">na léta 2016 až 2020 s výhledem do roku 2025, schválenou usnesením vlády České republiky </w:t>
      </w:r>
      <w:r w:rsidR="00DE5ED1">
        <w:rPr>
          <w:color w:val="000000"/>
        </w:rPr>
        <w:br/>
      </w:r>
      <w:r>
        <w:rPr>
          <w:color w:val="000000"/>
        </w:rPr>
        <w:t xml:space="preserve">ze dne 17. února 2016 č. 135, Národními prioritami orientovaného výzkumu, experimentálního vývoje </w:t>
      </w:r>
      <w:r w:rsidR="00DE5ED1">
        <w:rPr>
          <w:color w:val="000000"/>
        </w:rPr>
        <w:br/>
      </w:r>
      <w:r>
        <w:rPr>
          <w:color w:val="000000"/>
        </w:rPr>
        <w:t xml:space="preserve">a inovací, které byly přijaty usnesením vlády ze dne 19. července 2012 č. 552 (dále jen „Priority“) </w:t>
      </w:r>
      <w:r w:rsidR="00DE5ED1">
        <w:rPr>
          <w:color w:val="000000"/>
        </w:rPr>
        <w:br/>
      </w:r>
      <w:r>
        <w:rPr>
          <w:color w:val="000000"/>
        </w:rPr>
        <w:t>a</w:t>
      </w:r>
      <w:r w:rsidR="000F7360">
        <w:rPr>
          <w:color w:val="000000"/>
        </w:rPr>
        <w:t xml:space="preserve"> aktualizovanou</w:t>
      </w:r>
      <w:r>
        <w:rPr>
          <w:color w:val="000000"/>
        </w:rPr>
        <w:t xml:space="preserve"> Národní výzkumnou a inovační strategií pro inteligentní specializaci České republiky (RIS 3 strategie), schválenou usnesením vlády České republiky ze dne </w:t>
      </w:r>
      <w:r w:rsidR="000F7360">
        <w:rPr>
          <w:color w:val="000000"/>
        </w:rPr>
        <w:t>11</w:t>
      </w:r>
      <w:r>
        <w:rPr>
          <w:color w:val="000000"/>
        </w:rPr>
        <w:t xml:space="preserve">. </w:t>
      </w:r>
      <w:r w:rsidR="000F7360">
        <w:rPr>
          <w:color w:val="000000"/>
        </w:rPr>
        <w:t xml:space="preserve">ledna </w:t>
      </w:r>
      <w:r w:rsidR="00393513">
        <w:rPr>
          <w:color w:val="000000"/>
        </w:rPr>
        <w:t>201</w:t>
      </w:r>
      <w:r w:rsidR="00393513">
        <w:rPr>
          <w:color w:val="000000"/>
        </w:rPr>
        <w:t>9</w:t>
      </w:r>
      <w:r w:rsidR="00393513">
        <w:rPr>
          <w:color w:val="000000"/>
        </w:rPr>
        <w:t xml:space="preserve"> </w:t>
      </w:r>
      <w:r>
        <w:rPr>
          <w:color w:val="000000"/>
        </w:rPr>
        <w:t xml:space="preserve">č. </w:t>
      </w:r>
      <w:r w:rsidR="00F0013F">
        <w:rPr>
          <w:color w:val="000000"/>
        </w:rPr>
        <w:t>24</w:t>
      </w:r>
      <w:r>
        <w:rPr>
          <w:color w:val="000000"/>
        </w:rPr>
        <w:t xml:space="preserve">. </w:t>
      </w:r>
    </w:p>
    <w:p w:rsidR="00C8679B" w:rsidRDefault="00462819">
      <w:pPr>
        <w:widowControl w:val="0"/>
        <w:pBdr>
          <w:top w:val="nil"/>
          <w:left w:val="nil"/>
          <w:bottom w:val="nil"/>
          <w:right w:val="nil"/>
          <w:between w:val="nil"/>
        </w:pBdr>
        <w:spacing w:before="273"/>
        <w:ind w:left="-307" w:right="6844"/>
        <w:rPr>
          <w:color w:val="000000"/>
        </w:rPr>
      </w:pPr>
      <w:r>
        <w:rPr>
          <w:color w:val="000000"/>
        </w:rPr>
        <w:t xml:space="preserve">3. POSKYTOVATEL </w:t>
      </w:r>
    </w:p>
    <w:p w:rsidR="00C8679B" w:rsidRDefault="00462819">
      <w:pPr>
        <w:widowControl w:val="0"/>
        <w:pBdr>
          <w:top w:val="nil"/>
          <w:left w:val="nil"/>
          <w:bottom w:val="nil"/>
          <w:right w:val="nil"/>
          <w:between w:val="nil"/>
        </w:pBdr>
        <w:spacing w:before="153"/>
        <w:ind w:left="-307" w:right="-196"/>
        <w:rPr>
          <w:color w:val="000000"/>
        </w:rPr>
      </w:pPr>
      <w:r>
        <w:rPr>
          <w:color w:val="000000"/>
        </w:rPr>
        <w:t xml:space="preserve">Poskytovatelem podpory je Technologická agentura České republiky (dále jen „TA ČR“) se sídlem </w:t>
      </w:r>
      <w:r>
        <w:rPr>
          <w:color w:val="000000"/>
        </w:rPr>
        <w:br/>
        <w:t xml:space="preserve">v Praze. </w:t>
      </w:r>
    </w:p>
    <w:p w:rsidR="00C8679B" w:rsidRDefault="00462819">
      <w:pPr>
        <w:widowControl w:val="0"/>
        <w:pBdr>
          <w:top w:val="nil"/>
          <w:left w:val="nil"/>
          <w:bottom w:val="nil"/>
          <w:right w:val="nil"/>
          <w:between w:val="nil"/>
        </w:pBdr>
        <w:spacing w:before="273"/>
        <w:ind w:left="-307" w:right="5131"/>
        <w:rPr>
          <w:color w:val="000000"/>
        </w:rPr>
      </w:pPr>
      <w:r>
        <w:rPr>
          <w:color w:val="000000"/>
        </w:rPr>
        <w:t xml:space="preserve">4. IDENTIFIKAČNÍ KÓD PROGRAMU </w:t>
      </w:r>
    </w:p>
    <w:p w:rsidR="00C8679B" w:rsidRDefault="00462819">
      <w:pPr>
        <w:widowControl w:val="0"/>
        <w:pBdr>
          <w:top w:val="nil"/>
          <w:left w:val="nil"/>
          <w:bottom w:val="nil"/>
          <w:right w:val="nil"/>
          <w:between w:val="nil"/>
        </w:pBdr>
        <w:spacing w:before="153"/>
        <w:ind w:left="-307" w:right="-302"/>
        <w:rPr>
          <w:color w:val="000000"/>
        </w:rPr>
      </w:pPr>
      <w:r>
        <w:rPr>
          <w:color w:val="000000"/>
        </w:rPr>
        <w:t xml:space="preserve">Pro účely evidence v informačním systému výzkumu, experimentálního vývoje a inovací byl programu přidělen kód „TJ“. </w:t>
      </w:r>
    </w:p>
    <w:p w:rsidR="00C8679B" w:rsidRDefault="00462819">
      <w:pPr>
        <w:widowControl w:val="0"/>
        <w:pBdr>
          <w:top w:val="nil"/>
          <w:left w:val="nil"/>
          <w:bottom w:val="nil"/>
          <w:right w:val="nil"/>
          <w:between w:val="nil"/>
        </w:pBdr>
        <w:spacing w:before="273"/>
        <w:ind w:left="-307" w:right="3355"/>
        <w:rPr>
          <w:color w:val="000000"/>
        </w:rPr>
      </w:pPr>
      <w:r>
        <w:rPr>
          <w:color w:val="000000"/>
        </w:rPr>
        <w:lastRenderedPageBreak/>
        <w:t xml:space="preserve">5. DOBA TRVÁNÍ A TERMÍN VYHLÁŠENÍ PROGRAMU </w:t>
      </w:r>
    </w:p>
    <w:p w:rsidR="00C8679B" w:rsidRDefault="00462819">
      <w:pPr>
        <w:widowControl w:val="0"/>
        <w:pBdr>
          <w:top w:val="nil"/>
          <w:left w:val="nil"/>
          <w:bottom w:val="nil"/>
          <w:right w:val="nil"/>
          <w:between w:val="nil"/>
        </w:pBdr>
        <w:spacing w:before="153"/>
        <w:ind w:left="-307" w:right="2577"/>
        <w:rPr>
          <w:color w:val="000000"/>
        </w:rPr>
      </w:pPr>
      <w:r>
        <w:rPr>
          <w:color w:val="000000"/>
        </w:rPr>
        <w:t xml:space="preserve">Doba trvání programu se předpokládá v letech 2017 až 2025, tj. 9 let.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Veřejná soutěž ve výzkumu a experimentálním vývoji a inovacích (dále jen „veřejná soutěž“) na výběr projektů do programu bude vyhlášena poprvé v roce 2016 se zahájením poskytování podpory </w:t>
      </w:r>
      <w:r>
        <w:rPr>
          <w:color w:val="000000"/>
        </w:rPr>
        <w:br/>
        <w:t xml:space="preserve">v roce 2017. Následně budou veřejné soutěže vyhlašovány každoročně v letech 2017 až 2021 </w:t>
      </w:r>
      <w:r>
        <w:rPr>
          <w:color w:val="000000"/>
        </w:rPr>
        <w:br/>
        <w:t xml:space="preserve">se zahajováním poskytování podpory v letech 2018 až 2022.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V letech </w:t>
      </w:r>
      <w:proofErr w:type="gramStart"/>
      <w:r>
        <w:rPr>
          <w:color w:val="000000"/>
        </w:rPr>
        <w:t>2024 – 2025</w:t>
      </w:r>
      <w:proofErr w:type="gramEnd"/>
      <w:r>
        <w:rPr>
          <w:color w:val="000000"/>
        </w:rPr>
        <w:t xml:space="preserve"> budou probíhat aktivity související s vyhodnocením programu po ukončení všech projektů včetně období implementace dosažených výsledků do praxe. Z tohoto důvodu není </w:t>
      </w:r>
      <w:r>
        <w:rPr>
          <w:color w:val="000000"/>
        </w:rPr>
        <w:br/>
        <w:t xml:space="preserve">pro roky </w:t>
      </w:r>
      <w:proofErr w:type="gramStart"/>
      <w:r>
        <w:rPr>
          <w:color w:val="000000"/>
        </w:rPr>
        <w:t>2024 - 2025</w:t>
      </w:r>
      <w:proofErr w:type="gramEnd"/>
      <w:r>
        <w:rPr>
          <w:color w:val="000000"/>
        </w:rPr>
        <w:t xml:space="preserve"> uveden požadavek na finanční prostředky ze státního rozpočtu. </w:t>
      </w:r>
    </w:p>
    <w:p w:rsidR="00C8679B" w:rsidRDefault="00462819">
      <w:pPr>
        <w:widowControl w:val="0"/>
        <w:pBdr>
          <w:top w:val="nil"/>
          <w:left w:val="nil"/>
          <w:bottom w:val="nil"/>
          <w:right w:val="nil"/>
          <w:between w:val="nil"/>
        </w:pBdr>
        <w:ind w:left="-307" w:right="-307"/>
        <w:rPr>
          <w:color w:val="000000"/>
        </w:rPr>
      </w:pPr>
      <w:r>
        <w:rPr>
          <w:color w:val="000000"/>
        </w:rPr>
        <w:t xml:space="preserve">Minimální délka řešení projektů v tomto programu je stanovena na 12 měsíců, maximální délka řešení projektů na 24 měsíců. </w:t>
      </w:r>
    </w:p>
    <w:p w:rsidR="00C8679B" w:rsidRDefault="00462819">
      <w:pPr>
        <w:widowControl w:val="0"/>
        <w:pBdr>
          <w:top w:val="nil"/>
          <w:left w:val="nil"/>
          <w:bottom w:val="nil"/>
          <w:right w:val="nil"/>
          <w:between w:val="nil"/>
        </w:pBdr>
        <w:spacing w:before="273"/>
        <w:ind w:left="-307" w:right="6120"/>
        <w:rPr>
          <w:color w:val="000000"/>
        </w:rPr>
      </w:pPr>
      <w:r>
        <w:rPr>
          <w:color w:val="000000"/>
        </w:rPr>
        <w:t xml:space="preserve">6. ZAMĚŘENÍ PROGRAMU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Program je zaměřen na podporu spolupráce akademické sféry a podniků prostřednictvím zapojení posluchačů/posluchaček vysokoškolských studijních programů, a v opodstatněných případech také žáků/žákyň programů středního vzdělávání (dále jen “studenti“) a mladých výzkumných pracovníků/pracovnic (dále jen „mladí výzkumní pracovníci“) ve věku do 35 let</w:t>
      </w:r>
      <w:r w:rsidR="00074E84">
        <w:rPr>
          <w:rStyle w:val="Znakapoznpodarou"/>
          <w:color w:val="000000"/>
        </w:rPr>
        <w:footnoteReference w:id="1"/>
      </w:r>
      <w:r>
        <w:rPr>
          <w:color w:val="000000"/>
          <w:sz w:val="23"/>
          <w:szCs w:val="23"/>
          <w:vertAlign w:val="superscript"/>
        </w:rPr>
        <w:t xml:space="preserve"> </w:t>
      </w:r>
      <w:r>
        <w:rPr>
          <w:color w:val="000000"/>
        </w:rPr>
        <w:t xml:space="preserve">včetně. V programu budou podporovány projekty, které spadají dle čl. 25 odst. 2 písm. b) a c) Nařízení a čl. 1. 3. písm. e) Rámce do kategorie aplikovaného výzkumu (zahrnuje průmyslový výzkum, experimentální vývoj </w:t>
      </w:r>
      <w:r w:rsidR="000414DC">
        <w:rPr>
          <w:color w:val="000000"/>
        </w:rPr>
        <w:br/>
      </w:r>
      <w:r>
        <w:rPr>
          <w:color w:val="000000"/>
        </w:rPr>
        <w:t xml:space="preserve">nebo jejich kombinaci).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Program bude možné využít v rámci schématu ERA NET COFUND, resp. Marie </w:t>
      </w:r>
      <w:proofErr w:type="spellStart"/>
      <w:r>
        <w:rPr>
          <w:color w:val="000000"/>
        </w:rPr>
        <w:t>Sklodowska</w:t>
      </w:r>
      <w:proofErr w:type="spellEnd"/>
      <w:r>
        <w:rPr>
          <w:color w:val="000000"/>
        </w:rPr>
        <w:t xml:space="preserve"> Curie </w:t>
      </w:r>
      <w:proofErr w:type="spellStart"/>
      <w:r>
        <w:rPr>
          <w:color w:val="000000"/>
        </w:rPr>
        <w:t>Actions</w:t>
      </w:r>
      <w:proofErr w:type="spellEnd"/>
      <w:r>
        <w:rPr>
          <w:color w:val="000000"/>
        </w:rPr>
        <w:t xml:space="preserve"> COFUND Horizontu 2020, a to pro projekty v oblastech, které jsou v souladu se zaměřením programu. V případě využití programu v mezinárodních schématech (jako je např. ERA NET COFUND) neplatí v programu uvedená omezení pro maximální délku řešení projektů (viz kapitola 5), podmínky poskytnutí podpory (viz kapitola 12). Tyto parametry budou stanoveny ve společné mezinárodní výzvě v rámci daného mezinárodního schématu. </w:t>
      </w:r>
    </w:p>
    <w:p w:rsidR="00C8679B" w:rsidRDefault="00462819">
      <w:pPr>
        <w:widowControl w:val="0"/>
        <w:pBdr>
          <w:top w:val="nil"/>
          <w:left w:val="nil"/>
          <w:bottom w:val="nil"/>
          <w:right w:val="nil"/>
          <w:between w:val="nil"/>
        </w:pBdr>
        <w:spacing w:before="268"/>
        <w:ind w:left="-307" w:right="6768"/>
        <w:rPr>
          <w:color w:val="000000"/>
        </w:rPr>
      </w:pPr>
      <w:r>
        <w:rPr>
          <w:color w:val="000000"/>
        </w:rPr>
        <w:t xml:space="preserve">7. CÍLE PROGRAMU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Cílem programu je zapojení studentů a mladých výzkumných pracovníků do výzkumné a vývojové činnosti směřující k využití výsledků v praxi, zvýšení zájmu studentů a mladých výzkumných pracovníků o projekty s konkrétním praktickým dopadem a podpora takových projektů v akademické sféře obecně s propojením na hospodářskou sféru. Dílčím cílem je podpora vyrovnávání příležitostí mladých výzkumných pracovníků – žen a </w:t>
      </w:r>
      <w:proofErr w:type="gramStart"/>
      <w:r>
        <w:rPr>
          <w:color w:val="000000"/>
        </w:rPr>
        <w:t>mužů - při</w:t>
      </w:r>
      <w:proofErr w:type="gramEnd"/>
      <w:r>
        <w:rPr>
          <w:color w:val="000000"/>
        </w:rPr>
        <w:t xml:space="preserve"> řešení projektů aplikovaného výzkumu financovaných tímto programem. Cíle programu vycházející z jednotlivých prioritních oblastí jsou uvedeny v příloze </w:t>
      </w:r>
      <w:r w:rsidR="00DE5ED1">
        <w:rPr>
          <w:color w:val="000000"/>
        </w:rPr>
        <w:br/>
      </w:r>
      <w:r>
        <w:rPr>
          <w:color w:val="000000"/>
        </w:rPr>
        <w:t xml:space="preserve">(kap. 22). </w:t>
      </w:r>
    </w:p>
    <w:p w:rsidR="00C8679B" w:rsidRDefault="00462819" w:rsidP="00301BC0">
      <w:pPr>
        <w:widowControl w:val="0"/>
        <w:pBdr>
          <w:top w:val="nil"/>
          <w:left w:val="nil"/>
          <w:bottom w:val="nil"/>
          <w:right w:val="nil"/>
          <w:between w:val="nil"/>
        </w:pBdr>
        <w:spacing w:before="960"/>
        <w:ind w:left="-306" w:right="5205"/>
        <w:rPr>
          <w:color w:val="000000"/>
        </w:rPr>
      </w:pPr>
      <w:r>
        <w:rPr>
          <w:color w:val="000000"/>
        </w:rPr>
        <w:lastRenderedPageBreak/>
        <w:t xml:space="preserve">8. ODŮVODNĚNÍ CÍLŮ PROGRAMU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Podpora v programu bude smě</w:t>
      </w:r>
      <w:r>
        <w:t>ř</w:t>
      </w:r>
      <w:r>
        <w:rPr>
          <w:color w:val="000000"/>
        </w:rPr>
        <w:t xml:space="preserve">ována tam, kde došlo k selhání trhu. V tomto případě se jedná jednak o odstranění selhání trhu, kdy je obecně nedostatečné využívání výsledků aplikovaného výzkumu </w:t>
      </w:r>
      <w:r>
        <w:rPr>
          <w:color w:val="000000"/>
        </w:rPr>
        <w:br/>
        <w:t xml:space="preserve">v aplikační sféře. Intervence programu budou zaměřeny na reálnou spolupráci mladých výzkumných pracovníků při řešení konkrétních výzkumných projektů se subjekty z aplikační praxe ve všech oblastech aplikovaného výzkumu. Je žádoucí, aby např. závěrečné práce v rámci vysokoškolského studia </w:t>
      </w:r>
      <w:r w:rsidR="000414DC">
        <w:rPr>
          <w:color w:val="000000"/>
        </w:rPr>
        <w:br/>
      </w:r>
      <w:r>
        <w:rPr>
          <w:color w:val="000000"/>
        </w:rPr>
        <w:t xml:space="preserve">byly vypracovávány na upotřebitelná témata, jejichž závěry a výstupy je možné dále rozvíjet a uplatnit </w:t>
      </w:r>
      <w:r>
        <w:rPr>
          <w:color w:val="000000"/>
        </w:rPr>
        <w:br/>
        <w:t xml:space="preserve">v aplikacích. Dále se však jedná i o odstranění nerovného postavení studentů a mladých výzkumných pracovníků, kteří jsou znevýhodnění při podávání návrhů projektů tím, že nemají odpovídající praxi, publikační a jiné výsledky jako jejich starší kolegové. Dílčí cíl programu reaguje na fakt, že v roce 2012 v ČR mezi výzkumníky pracovalo jen 27,5 % žen (při přepočtu na celé úvazky ženy představovaly </w:t>
      </w:r>
      <w:r>
        <w:rPr>
          <w:color w:val="000000"/>
        </w:rPr>
        <w:br/>
        <w:t>jen 24,7 % výzkumníků)</w:t>
      </w:r>
      <w:r w:rsidR="00074E84">
        <w:rPr>
          <w:rStyle w:val="Znakapoznpodarou"/>
          <w:color w:val="000000"/>
        </w:rPr>
        <w:footnoteReference w:id="2"/>
      </w:r>
      <w:r>
        <w:rPr>
          <w:color w:val="000000"/>
        </w:rPr>
        <w:t xml:space="preserve">. Zmíněná opatření adekvátně navazují na NP </w:t>
      </w:r>
      <w:proofErr w:type="spellStart"/>
      <w:r>
        <w:rPr>
          <w:color w:val="000000"/>
        </w:rPr>
        <w:t>VaVaI</w:t>
      </w:r>
      <w:proofErr w:type="spellEnd"/>
      <w:r>
        <w:rPr>
          <w:color w:val="000000"/>
        </w:rPr>
        <w:t xml:space="preserve">, která mj. požaduje vytváření podmínek pro větší zastoupení žen ve výzkumu, zapojování vysokoškolských studentů </w:t>
      </w:r>
      <w:r>
        <w:rPr>
          <w:color w:val="000000"/>
        </w:rPr>
        <w:br/>
        <w:t xml:space="preserve">do </w:t>
      </w:r>
      <w:proofErr w:type="spellStart"/>
      <w:r>
        <w:rPr>
          <w:color w:val="000000"/>
        </w:rPr>
        <w:t>VaV</w:t>
      </w:r>
      <w:proofErr w:type="spellEnd"/>
      <w:r>
        <w:rPr>
          <w:color w:val="000000"/>
        </w:rPr>
        <w:t xml:space="preserve"> a zvyšování uplatnění absolventů magisterských a doktorských studií v inovačních MSP. </w:t>
      </w:r>
      <w:r>
        <w:rPr>
          <w:color w:val="000000"/>
        </w:rPr>
        <w:br/>
        <w:t xml:space="preserve">V programu jde dále zejména o: </w:t>
      </w:r>
    </w:p>
    <w:p w:rsidR="00C8679B" w:rsidRPr="00074E84" w:rsidRDefault="00074E84" w:rsidP="00074E84">
      <w:pPr>
        <w:pStyle w:val="Odstavecseseznamem"/>
        <w:widowControl w:val="0"/>
        <w:numPr>
          <w:ilvl w:val="0"/>
          <w:numId w:val="1"/>
        </w:numPr>
        <w:pBdr>
          <w:top w:val="nil"/>
          <w:left w:val="nil"/>
          <w:bottom w:val="nil"/>
          <w:right w:val="nil"/>
          <w:between w:val="nil"/>
        </w:pBdr>
        <w:spacing w:before="307"/>
        <w:ind w:right="-311"/>
        <w:jc w:val="both"/>
        <w:rPr>
          <w:color w:val="000000"/>
        </w:rPr>
      </w:pPr>
      <w:r w:rsidRPr="00074E84">
        <w:rPr>
          <w:color w:val="000000"/>
        </w:rPr>
        <w:t>m</w:t>
      </w:r>
      <w:r w:rsidR="00462819" w:rsidRPr="00074E84">
        <w:rPr>
          <w:color w:val="000000"/>
        </w:rPr>
        <w:t xml:space="preserve">otivaci v rámci vysokoškolského nebo středoškolského studia k řešení takových projektů, </w:t>
      </w:r>
      <w:r w:rsidR="00462819" w:rsidRPr="00074E84">
        <w:rPr>
          <w:color w:val="000000"/>
        </w:rPr>
        <w:br/>
        <w:t xml:space="preserve">které jsou navázány na skutečné potřeby aplikační sféry v České republice; </w:t>
      </w:r>
    </w:p>
    <w:p w:rsidR="00C8679B" w:rsidRDefault="00462819" w:rsidP="00074E84">
      <w:pPr>
        <w:pStyle w:val="Odstavecseseznamem"/>
        <w:widowControl w:val="0"/>
        <w:numPr>
          <w:ilvl w:val="0"/>
          <w:numId w:val="1"/>
        </w:numPr>
        <w:pBdr>
          <w:top w:val="nil"/>
          <w:left w:val="nil"/>
          <w:bottom w:val="nil"/>
          <w:right w:val="nil"/>
          <w:between w:val="nil"/>
        </w:pBdr>
        <w:spacing w:before="33"/>
        <w:ind w:right="-311"/>
        <w:jc w:val="both"/>
      </w:pPr>
      <w:r w:rsidRPr="00074E84">
        <w:rPr>
          <w:color w:val="000000"/>
        </w:rPr>
        <w:t xml:space="preserve">umožnění maximálního soustředění studentů a mladých výzkumných pracovníků </w:t>
      </w:r>
      <w:r w:rsidR="000414DC">
        <w:rPr>
          <w:color w:val="000000"/>
        </w:rPr>
        <w:br/>
      </w:r>
      <w:r w:rsidRPr="00074E84">
        <w:rPr>
          <w:color w:val="000000"/>
        </w:rPr>
        <w:t xml:space="preserve">na jejich odbornou práci – v současnosti je častým jevem, že i diplomanti či studenti doktorského studia </w:t>
      </w:r>
      <w:r>
        <w:t xml:space="preserve">jsou nuceni z ekonomických důvodů vedle studia pracovat v irelevantních zaměstnáních, </w:t>
      </w:r>
      <w:r w:rsidR="000414DC">
        <w:br/>
      </w:r>
      <w:r>
        <w:t xml:space="preserve">což v důsledku snižuje kvalitu jejich práce a studia; </w:t>
      </w:r>
    </w:p>
    <w:p w:rsidR="00C8679B" w:rsidRDefault="00462819" w:rsidP="00074E84">
      <w:pPr>
        <w:pStyle w:val="Odstavecseseznamem"/>
        <w:widowControl w:val="0"/>
        <w:numPr>
          <w:ilvl w:val="0"/>
          <w:numId w:val="1"/>
        </w:numPr>
        <w:spacing w:before="33"/>
        <w:ind w:right="-311"/>
        <w:jc w:val="both"/>
      </w:pPr>
      <w:r>
        <w:t xml:space="preserve">zapojení samotných kateder či ústavů do projektů navázaných na skutečné potřeby aplikační sféry a tím postupně odstraňovaní bariér mezi aplikační sférou a výzkumnými organizacemi, </w:t>
      </w:r>
      <w:r w:rsidR="000414DC">
        <w:br/>
      </w:r>
      <w:r>
        <w:t xml:space="preserve">což je nyní rozpoznáno jako jeden z reálných problémů (v souvislosti se selháním trhu); </w:t>
      </w:r>
    </w:p>
    <w:p w:rsidR="00C8679B" w:rsidRDefault="00462819" w:rsidP="00074E84">
      <w:pPr>
        <w:pStyle w:val="Odstavecseseznamem"/>
        <w:widowControl w:val="0"/>
        <w:numPr>
          <w:ilvl w:val="0"/>
          <w:numId w:val="1"/>
        </w:numPr>
        <w:spacing w:before="33"/>
        <w:ind w:right="-311"/>
        <w:jc w:val="both"/>
      </w:pPr>
      <w:r>
        <w:t xml:space="preserve">dosažení skutečných výsledků takového výzkumu, které napomohou zvýšit inovativnost </w:t>
      </w:r>
      <w:r>
        <w:br/>
        <w:t xml:space="preserve">a konkurenceschopnost České republiky; </w:t>
      </w:r>
    </w:p>
    <w:p w:rsidR="00C8679B" w:rsidRDefault="00462819" w:rsidP="00074E84">
      <w:pPr>
        <w:pStyle w:val="Odstavecseseznamem"/>
        <w:widowControl w:val="0"/>
        <w:numPr>
          <w:ilvl w:val="0"/>
          <w:numId w:val="1"/>
        </w:numPr>
        <w:spacing w:before="33"/>
        <w:ind w:right="-311"/>
        <w:jc w:val="both"/>
      </w:pPr>
      <w:r>
        <w:t xml:space="preserve">nastavení takových podmínek pro uchazeče a příjemce, které povedou k vyrovnání příležitostí </w:t>
      </w:r>
      <w:r>
        <w:br/>
        <w:t xml:space="preserve">pro muže a ženy v aplikovaném výzkumu. </w:t>
      </w:r>
    </w:p>
    <w:p w:rsidR="00C8679B" w:rsidRDefault="00462819" w:rsidP="00074E84">
      <w:pPr>
        <w:widowControl w:val="0"/>
        <w:pBdr>
          <w:top w:val="nil"/>
          <w:left w:val="nil"/>
          <w:bottom w:val="nil"/>
          <w:right w:val="nil"/>
          <w:between w:val="nil"/>
        </w:pBdr>
        <w:spacing w:before="398"/>
        <w:ind w:right="-307"/>
        <w:jc w:val="both"/>
      </w:pPr>
      <w:r>
        <w:t xml:space="preserve">Takto nastavený program je komplementární k aktivitám financovaným v rámci specifického cíle </w:t>
      </w:r>
      <w:r>
        <w:rPr>
          <w:color w:val="000000"/>
        </w:rPr>
        <w:t xml:space="preserve">2.5. Operačního programu Výzkum, vývoj, vzdělávání, který je zaměřen na mobilitu z podnikové sféry </w:t>
      </w:r>
      <w:r>
        <w:rPr>
          <w:color w:val="000000"/>
        </w:rPr>
        <w:br/>
        <w:t xml:space="preserve">do výzkumných organizací nebo na mezinárodní mobilitu. Zároveň je komplementární k aktivitám financovaným Operačním programem Podnikání a inovace pro konkurenceschopnost, </w:t>
      </w:r>
      <w:r w:rsidR="000414DC">
        <w:rPr>
          <w:color w:val="000000"/>
        </w:rPr>
        <w:br/>
      </w:r>
      <w:r>
        <w:rPr>
          <w:color w:val="000000"/>
        </w:rPr>
        <w:t xml:space="preserve">který se v rámci programu </w:t>
      </w:r>
      <w:proofErr w:type="spellStart"/>
      <w:r>
        <w:rPr>
          <w:color w:val="000000"/>
        </w:rPr>
        <w:t>Knowledge</w:t>
      </w:r>
      <w:proofErr w:type="spellEnd"/>
      <w:r>
        <w:rPr>
          <w:color w:val="000000"/>
        </w:rPr>
        <w:t xml:space="preserve"> Transfer </w:t>
      </w:r>
      <w:proofErr w:type="spellStart"/>
      <w:r>
        <w:rPr>
          <w:color w:val="000000"/>
        </w:rPr>
        <w:t>Partnerships</w:t>
      </w:r>
      <w:proofErr w:type="spellEnd"/>
      <w:r>
        <w:rPr>
          <w:color w:val="000000"/>
        </w:rPr>
        <w:t xml:space="preserve"> zaměřuje na podporu mobility absolventů do firem. Program ZÉTA tak vyplňuje mezeru, kdy podporuje studenty a mladé vědecké pracovníky, kteří pracují na vědecké práci ve výzkumné organizaci a pro tuto práci potřebují aplikační sektor, tj. firmu. Jedná se tedy o mobilitu studentů a mladých vědeckých pracovníků do podniků. </w:t>
      </w:r>
    </w:p>
    <w:p w:rsidR="00C8679B" w:rsidRDefault="00462819" w:rsidP="00301BC0">
      <w:pPr>
        <w:widowControl w:val="0"/>
        <w:pBdr>
          <w:top w:val="nil"/>
          <w:left w:val="nil"/>
          <w:bottom w:val="nil"/>
          <w:right w:val="nil"/>
          <w:between w:val="nil"/>
        </w:pBdr>
        <w:spacing w:before="840"/>
        <w:ind w:left="-306" w:right="-306"/>
        <w:jc w:val="both"/>
      </w:pPr>
      <w:r>
        <w:rPr>
          <w:color w:val="000000"/>
        </w:rPr>
        <w:lastRenderedPageBreak/>
        <w:t xml:space="preserve">9. CELKOVÉ VÝDAJE NA PROGRAM </w:t>
      </w:r>
    </w:p>
    <w:p w:rsidR="00C8679B" w:rsidRDefault="00462819">
      <w:pPr>
        <w:widowControl w:val="0"/>
        <w:pBdr>
          <w:top w:val="nil"/>
          <w:left w:val="nil"/>
          <w:bottom w:val="nil"/>
          <w:right w:val="nil"/>
          <w:between w:val="nil"/>
        </w:pBdr>
        <w:spacing w:before="398"/>
        <w:ind w:left="-307" w:right="-307"/>
        <w:jc w:val="both"/>
      </w:pPr>
      <w:r>
        <w:rPr>
          <w:color w:val="000000"/>
        </w:rPr>
        <w:t xml:space="preserve">Celkové výdaje na program jsou na období trvání programu rozvrženy v souladu s předpokládaným postupným vyhlašováním jednotlivých veřejných soutěží. </w:t>
      </w:r>
    </w:p>
    <w:p w:rsidR="00C8679B" w:rsidRDefault="00462819" w:rsidP="00AF2BC2">
      <w:pPr>
        <w:widowControl w:val="0"/>
        <w:pBdr>
          <w:top w:val="nil"/>
          <w:left w:val="nil"/>
          <w:bottom w:val="nil"/>
          <w:right w:val="nil"/>
          <w:between w:val="nil"/>
        </w:pBdr>
        <w:spacing w:before="240" w:after="100" w:afterAutospacing="1"/>
        <w:ind w:left="-306" w:right="-306"/>
        <w:jc w:val="both"/>
        <w:rPr>
          <w:b/>
        </w:rPr>
      </w:pPr>
      <w:r>
        <w:rPr>
          <w:b/>
          <w:color w:val="000000"/>
        </w:rPr>
        <w:t xml:space="preserve">Tabulka č. 9.1: Rozpočet programu [tis. Kč] </w:t>
      </w:r>
    </w:p>
    <w:tbl>
      <w:tblPr>
        <w:tblStyle w:val="ad"/>
        <w:tblW w:w="10468" w:type="dxa"/>
        <w:tblInd w:w="-27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396"/>
        <w:gridCol w:w="993"/>
        <w:gridCol w:w="1134"/>
        <w:gridCol w:w="1134"/>
        <w:gridCol w:w="1134"/>
        <w:gridCol w:w="1134"/>
        <w:gridCol w:w="1134"/>
        <w:gridCol w:w="1134"/>
        <w:gridCol w:w="1275"/>
      </w:tblGrid>
      <w:tr w:rsidR="00C8679B" w:rsidTr="000414DC">
        <w:trPr>
          <w:trHeight w:val="240"/>
        </w:trPr>
        <w:tc>
          <w:tcPr>
            <w:tcW w:w="1396" w:type="dxa"/>
            <w:tcBorders>
              <w:bottom w:val="single" w:sz="4" w:space="0" w:color="000000"/>
              <w:right w:val="single" w:sz="4" w:space="0" w:color="000000"/>
            </w:tcBorders>
          </w:tcPr>
          <w:p w:rsidR="00C8679B" w:rsidRDefault="00462819">
            <w:pPr>
              <w:widowControl w:val="0"/>
              <w:spacing w:line="240" w:lineRule="auto"/>
              <w:ind w:left="114"/>
              <w:rPr>
                <w:b/>
              </w:rPr>
            </w:pPr>
            <w:r>
              <w:rPr>
                <w:b/>
              </w:rPr>
              <w:t>ROK</w:t>
            </w:r>
          </w:p>
        </w:tc>
        <w:tc>
          <w:tcPr>
            <w:tcW w:w="993"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2017</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20"/>
              <w:rPr>
                <w:b/>
              </w:rPr>
            </w:pPr>
            <w:r>
              <w:rPr>
                <w:b/>
              </w:rPr>
              <w:t>2018</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2019</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2020</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2021</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21"/>
              <w:rPr>
                <w:b/>
              </w:rPr>
            </w:pPr>
            <w:r>
              <w:rPr>
                <w:b/>
              </w:rPr>
              <w:t>2022</w:t>
            </w:r>
          </w:p>
        </w:tc>
        <w:tc>
          <w:tcPr>
            <w:tcW w:w="1134"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8"/>
              <w:rPr>
                <w:b/>
              </w:rPr>
            </w:pPr>
            <w:r>
              <w:rPr>
                <w:b/>
              </w:rPr>
              <w:t>2023</w:t>
            </w:r>
          </w:p>
        </w:tc>
        <w:tc>
          <w:tcPr>
            <w:tcW w:w="1275" w:type="dxa"/>
            <w:tcBorders>
              <w:top w:val="single" w:sz="4" w:space="0" w:color="000000"/>
              <w:left w:val="single" w:sz="4" w:space="0" w:color="000000"/>
              <w:bottom w:val="single" w:sz="4" w:space="0" w:color="000000"/>
              <w:right w:val="single" w:sz="4" w:space="0" w:color="000000"/>
            </w:tcBorders>
          </w:tcPr>
          <w:p w:rsidR="00C8679B" w:rsidRDefault="00462819">
            <w:pPr>
              <w:widowControl w:val="0"/>
              <w:spacing w:line="240" w:lineRule="auto"/>
              <w:ind w:left="119"/>
              <w:rPr>
                <w:b/>
              </w:rPr>
            </w:pPr>
            <w:r>
              <w:rPr>
                <w:b/>
              </w:rPr>
              <w:t>Celkem</w:t>
            </w:r>
          </w:p>
        </w:tc>
      </w:tr>
      <w:tr w:rsidR="00C8679B" w:rsidTr="000414DC">
        <w:trPr>
          <w:trHeight w:val="500"/>
        </w:trPr>
        <w:tc>
          <w:tcPr>
            <w:tcW w:w="1396" w:type="dxa"/>
            <w:tcBorders>
              <w:top w:val="single" w:sz="4" w:space="0" w:color="000000"/>
              <w:bottom w:val="single" w:sz="4" w:space="0" w:color="000000"/>
              <w:right w:val="single" w:sz="4" w:space="0" w:color="000000"/>
            </w:tcBorders>
          </w:tcPr>
          <w:p w:rsidR="00C8679B" w:rsidRDefault="00462819">
            <w:pPr>
              <w:widowControl w:val="0"/>
              <w:spacing w:before="2" w:line="252" w:lineRule="auto"/>
              <w:ind w:left="114" w:right="350"/>
            </w:pPr>
            <w:r>
              <w:t>Celkové výdaje</w:t>
            </w:r>
          </w:p>
        </w:tc>
        <w:tc>
          <w:tcPr>
            <w:tcW w:w="993"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del w:id="0" w:author="Jan Lukáš" w:date="2019-09-02T18:33:00Z">
              <w:r w:rsidDel="002B3361">
                <w:delText>7</w:delText>
              </w:r>
              <w:bookmarkStart w:id="1" w:name="_GoBack"/>
              <w:bookmarkEnd w:id="1"/>
              <w:r w:rsidDel="002B3361">
                <w:delText xml:space="preserve">0 </w:delText>
              </w:r>
            </w:del>
            <w:ins w:id="2" w:author="Jan Lukáš" w:date="2019-09-02T18:35:00Z">
              <w:r>
                <w:t> </w:t>
              </w:r>
            </w:ins>
            <w:del w:id="3" w:author="Jan Lukáš" w:date="2019-09-02T18:33:00Z">
              <w:r w:rsidDel="002B3361">
                <w:delText>600</w:delText>
              </w:r>
            </w:del>
            <w:ins w:id="4" w:author="Jan Lukáš" w:date="2019-09-02T18:35:00Z">
              <w:r>
                <w:t xml:space="preserve"> </w:t>
              </w:r>
            </w:ins>
            <w:ins w:id="5" w:author="Jan Lukáš" w:date="2019-09-02T18:33:00Z">
              <w:r>
                <w:t>14 414</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20"/>
            </w:pPr>
            <w:del w:id="6" w:author="Jan Lukáš" w:date="2019-09-02T18:33:00Z">
              <w:r w:rsidDel="002B3361">
                <w:delText xml:space="preserve">141 </w:delText>
              </w:r>
            </w:del>
            <w:ins w:id="7" w:author="Jan Lukáš" w:date="2019-09-02T18:35:00Z">
              <w:r>
                <w:t> </w:t>
              </w:r>
            </w:ins>
            <w:del w:id="8" w:author="Jan Lukáš" w:date="2019-09-02T18:33:00Z">
              <w:r w:rsidDel="002B3361">
                <w:delText>200</w:delText>
              </w:r>
            </w:del>
            <w:ins w:id="9" w:author="Jan Lukáš" w:date="2019-09-02T18:35:00Z">
              <w:r>
                <w:t xml:space="preserve"> </w:t>
              </w:r>
            </w:ins>
            <w:ins w:id="10" w:author="Jan Lukáš" w:date="2019-09-02T18:33:00Z">
              <w:r>
                <w:t xml:space="preserve">192 764 </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del w:id="11" w:author="Jan Lukáš" w:date="2019-09-02T18:34:00Z">
              <w:r w:rsidDel="002B3361">
                <w:delText xml:space="preserve">141 </w:delText>
              </w:r>
            </w:del>
            <w:ins w:id="12" w:author="Jan Lukáš" w:date="2019-09-02T18:35:00Z">
              <w:r>
                <w:t> </w:t>
              </w:r>
            </w:ins>
            <w:del w:id="13" w:author="Jan Lukáš" w:date="2019-09-02T18:34:00Z">
              <w:r w:rsidDel="002B3361">
                <w:delText>200</w:delText>
              </w:r>
            </w:del>
            <w:ins w:id="14" w:author="Jan Lukáš" w:date="2019-09-02T18:35:00Z">
              <w:r>
                <w:t xml:space="preserve"> </w:t>
              </w:r>
            </w:ins>
            <w:ins w:id="15" w:author="Jan Lukáš" w:date="2019-09-02T18:34:00Z">
              <w:r>
                <w:t>392 822</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del w:id="16" w:author="Jan Lukáš" w:date="2019-09-02T18:34:00Z">
              <w:r w:rsidDel="002B3361">
                <w:delText xml:space="preserve">141 </w:delText>
              </w:r>
            </w:del>
            <w:ins w:id="17" w:author="Jan Lukáš" w:date="2019-09-02T18:35:00Z">
              <w:r>
                <w:t> </w:t>
              </w:r>
            </w:ins>
            <w:del w:id="18" w:author="Jan Lukáš" w:date="2019-09-02T18:34:00Z">
              <w:r w:rsidDel="002B3361">
                <w:delText>200</w:delText>
              </w:r>
            </w:del>
            <w:ins w:id="19" w:author="Jan Lukáš" w:date="2019-09-02T18:35:00Z">
              <w:r>
                <w:t xml:space="preserve"> </w:t>
              </w:r>
            </w:ins>
            <w:ins w:id="20" w:author="Jan Lukáš" w:date="2019-09-02T18:34:00Z">
              <w:r>
                <w:t>341 176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del w:id="21" w:author="Jan Lukáš" w:date="2019-09-02T18:34:00Z">
              <w:r w:rsidDel="002B3361">
                <w:delText xml:space="preserve">141 </w:delText>
              </w:r>
            </w:del>
            <w:ins w:id="22" w:author="Jan Lukáš" w:date="2019-09-02T18:35:00Z">
              <w:r>
                <w:t> </w:t>
              </w:r>
            </w:ins>
            <w:del w:id="23" w:author="Jan Lukáš" w:date="2019-09-02T18:34:00Z">
              <w:r w:rsidDel="002B3361">
                <w:delText>200</w:delText>
              </w:r>
            </w:del>
            <w:ins w:id="24" w:author="Jan Lukáš" w:date="2019-09-02T18:35:00Z">
              <w:r>
                <w:t xml:space="preserve"> </w:t>
              </w:r>
            </w:ins>
            <w:ins w:id="25" w:author="Jan Lukáš" w:date="2019-09-02T18:34:00Z">
              <w:r>
                <w:t>341 176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21"/>
            </w:pPr>
            <w:del w:id="26" w:author="Jan Lukáš" w:date="2019-09-02T18:34:00Z">
              <w:r w:rsidDel="002B3361">
                <w:delText xml:space="preserve">141 </w:delText>
              </w:r>
            </w:del>
            <w:ins w:id="27" w:author="Jan Lukáš" w:date="2019-09-02T18:35:00Z">
              <w:r>
                <w:t> </w:t>
              </w:r>
            </w:ins>
            <w:del w:id="28" w:author="Jan Lukáš" w:date="2019-09-02T18:34:00Z">
              <w:r w:rsidDel="002B3361">
                <w:delText>200</w:delText>
              </w:r>
            </w:del>
            <w:ins w:id="29" w:author="Jan Lukáš" w:date="2019-09-02T18:35:00Z">
              <w:r>
                <w:t xml:space="preserve"> </w:t>
              </w:r>
            </w:ins>
            <w:ins w:id="30" w:author="Jan Lukáš" w:date="2019-09-02T18:34:00Z">
              <w:r>
                <w:t>341 176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8"/>
            </w:pPr>
            <w:del w:id="31" w:author="Jan Lukáš" w:date="2019-09-02T18:34:00Z">
              <w:r w:rsidDel="002B3361">
                <w:delText xml:space="preserve">70 </w:delText>
              </w:r>
            </w:del>
            <w:ins w:id="32" w:author="Jan Lukáš" w:date="2019-09-02T18:35:00Z">
              <w:r>
                <w:t> </w:t>
              </w:r>
            </w:ins>
            <w:del w:id="33" w:author="Jan Lukáš" w:date="2019-09-02T18:34:00Z">
              <w:r w:rsidDel="002B3361">
                <w:delText>600</w:delText>
              </w:r>
            </w:del>
            <w:ins w:id="34" w:author="Jan Lukáš" w:date="2019-09-02T18:35:00Z">
              <w:r>
                <w:t xml:space="preserve">  </w:t>
              </w:r>
            </w:ins>
            <w:ins w:id="35" w:author="Jan Lukáš" w:date="2019-09-02T18:34:00Z">
              <w:r>
                <w:t>164 706</w:t>
              </w:r>
            </w:ins>
          </w:p>
        </w:tc>
        <w:tc>
          <w:tcPr>
            <w:tcW w:w="1275"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2" w:line="240" w:lineRule="auto"/>
              <w:ind w:left="119"/>
            </w:pPr>
            <w:del w:id="36" w:author="Jan Lukáš" w:date="2019-09-02T18:34:00Z">
              <w:r w:rsidDel="002B3361">
                <w:delText xml:space="preserve">847 </w:delText>
              </w:r>
            </w:del>
            <w:ins w:id="37" w:author="Jan Lukáš" w:date="2019-09-02T18:35:00Z">
              <w:r>
                <w:t> </w:t>
              </w:r>
            </w:ins>
            <w:del w:id="38" w:author="Jan Lukáš" w:date="2019-09-02T18:34:00Z">
              <w:r w:rsidDel="002B3361">
                <w:delText>200</w:delText>
              </w:r>
            </w:del>
            <w:ins w:id="39" w:author="Jan Lukáš" w:date="2019-09-02T18:35:00Z">
              <w:r>
                <w:t xml:space="preserve">   </w:t>
              </w:r>
            </w:ins>
            <w:ins w:id="40" w:author="Jan Lukáš" w:date="2019-09-02T18:34:00Z">
              <w:r>
                <w:t>1 788 235</w:t>
              </w:r>
            </w:ins>
          </w:p>
        </w:tc>
      </w:tr>
      <w:tr w:rsidR="00C8679B" w:rsidTr="000414DC">
        <w:trPr>
          <w:trHeight w:val="740"/>
        </w:trPr>
        <w:tc>
          <w:tcPr>
            <w:tcW w:w="1396" w:type="dxa"/>
            <w:tcBorders>
              <w:top w:val="single" w:sz="4" w:space="0" w:color="000000"/>
              <w:bottom w:val="single" w:sz="4" w:space="0" w:color="000000"/>
              <w:right w:val="single" w:sz="4" w:space="0" w:color="000000"/>
            </w:tcBorders>
          </w:tcPr>
          <w:p w:rsidR="00C8679B" w:rsidRDefault="00462819">
            <w:pPr>
              <w:widowControl w:val="0"/>
              <w:spacing w:before="2" w:line="252" w:lineRule="auto"/>
              <w:ind w:left="114" w:right="301"/>
            </w:pPr>
            <w:r>
              <w:t>Výdaje státního rozpočtu</w:t>
            </w:r>
          </w:p>
        </w:tc>
        <w:tc>
          <w:tcPr>
            <w:tcW w:w="993"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9"/>
            </w:pPr>
          </w:p>
          <w:p w:rsidR="00C8679B" w:rsidRDefault="002B3361">
            <w:pPr>
              <w:widowControl w:val="0"/>
              <w:spacing w:line="240" w:lineRule="auto"/>
              <w:ind w:left="119"/>
            </w:pPr>
            <w:del w:id="41" w:author="Jan Lukáš" w:date="2019-09-02T18:34:00Z">
              <w:r w:rsidDel="002B3361">
                <w:delText>60 </w:delText>
              </w:r>
            </w:del>
            <w:ins w:id="42" w:author="Jan Lukáš" w:date="2019-09-02T18:35:00Z">
              <w:r>
                <w:t> </w:t>
              </w:r>
            </w:ins>
            <w:del w:id="43" w:author="Jan Lukáš" w:date="2019-09-02T18:34:00Z">
              <w:r w:rsidDel="002B3361">
                <w:delText>000</w:delText>
              </w:r>
            </w:del>
            <w:ins w:id="44" w:author="Jan Lukáš" w:date="2019-09-02T18:35:00Z">
              <w:r>
                <w:t xml:space="preserve"> </w:t>
              </w:r>
            </w:ins>
            <w:ins w:id="45" w:author="Jan Lukáš" w:date="2019-09-02T18:34:00Z">
              <w:r>
                <w:t>12 252</w:t>
              </w:r>
            </w:ins>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20"/>
            </w:pPr>
          </w:p>
          <w:p w:rsidR="00C8679B" w:rsidRDefault="002B3361" w:rsidP="002B3361">
            <w:pPr>
              <w:widowControl w:val="0"/>
              <w:spacing w:line="240" w:lineRule="auto"/>
            </w:pPr>
            <w:r>
              <w:t xml:space="preserve">  </w:t>
            </w:r>
            <w:del w:id="46" w:author="Jan Lukáš" w:date="2019-09-02T18:34:00Z">
              <w:r w:rsidDel="002B3361">
                <w:delText xml:space="preserve">120 </w:delText>
              </w:r>
            </w:del>
            <w:ins w:id="47" w:author="Jan Lukáš" w:date="2019-09-02T18:35:00Z">
              <w:r>
                <w:t> </w:t>
              </w:r>
            </w:ins>
            <w:del w:id="48" w:author="Jan Lukáš" w:date="2019-09-02T18:34:00Z">
              <w:r w:rsidDel="002B3361">
                <w:delText>000</w:delText>
              </w:r>
            </w:del>
            <w:ins w:id="49" w:author="Jan Lukáš" w:date="2019-09-02T18:35:00Z">
              <w:r>
                <w:t xml:space="preserve"> </w:t>
              </w:r>
            </w:ins>
            <w:ins w:id="50" w:author="Jan Lukáš" w:date="2019-09-02T18:34:00Z">
              <w:r>
                <w:t>163</w:t>
              </w:r>
            </w:ins>
            <w:ins w:id="51" w:author="Jan Lukáš" w:date="2019-09-02T18:35:00Z">
              <w:r>
                <w:t xml:space="preserve"> 849</w:t>
              </w:r>
            </w:ins>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rsidP="002B3361">
            <w:pPr>
              <w:widowControl w:val="0"/>
              <w:spacing w:line="240" w:lineRule="auto"/>
            </w:pPr>
            <w:r>
              <w:t xml:space="preserve">  </w:t>
            </w:r>
          </w:p>
          <w:p w:rsidR="00C8679B" w:rsidRDefault="002B3361" w:rsidP="002B3361">
            <w:pPr>
              <w:widowControl w:val="0"/>
              <w:spacing w:line="240" w:lineRule="auto"/>
            </w:pPr>
            <w:del w:id="52" w:author="Jan Lukáš" w:date="2019-09-02T18:35:00Z">
              <w:r w:rsidDel="002B3361">
                <w:delText>120 </w:delText>
              </w:r>
            </w:del>
            <w:ins w:id="53" w:author="Jan Lukáš" w:date="2019-09-02T18:35:00Z">
              <w:r>
                <w:t> </w:t>
              </w:r>
            </w:ins>
            <w:del w:id="54" w:author="Jan Lukáš" w:date="2019-09-02T18:35:00Z">
              <w:r w:rsidDel="002B3361">
                <w:delText>000</w:delText>
              </w:r>
            </w:del>
            <w:ins w:id="55" w:author="Jan Lukáš" w:date="2019-09-02T18:35:00Z">
              <w:r>
                <w:t xml:space="preserve"> 333 899</w:t>
              </w:r>
            </w:ins>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9"/>
            </w:pPr>
          </w:p>
          <w:p w:rsidR="00C8679B" w:rsidRDefault="002B3361">
            <w:pPr>
              <w:widowControl w:val="0"/>
              <w:spacing w:line="240" w:lineRule="auto"/>
              <w:ind w:left="119"/>
            </w:pPr>
            <w:del w:id="56" w:author="Jan Lukáš" w:date="2019-09-02T18:35:00Z">
              <w:r w:rsidDel="002B3361">
                <w:delText>120 </w:delText>
              </w:r>
            </w:del>
            <w:ins w:id="57" w:author="Jan Lukáš" w:date="2019-09-02T18:35:00Z">
              <w:r>
                <w:t> </w:t>
              </w:r>
            </w:ins>
            <w:del w:id="58" w:author="Jan Lukáš" w:date="2019-09-02T18:35:00Z">
              <w:r w:rsidDel="002B3361">
                <w:delText>000</w:delText>
              </w:r>
            </w:del>
            <w:ins w:id="59" w:author="Jan Lukáš" w:date="2019-09-02T18:35:00Z">
              <w:r>
                <w:t xml:space="preserve"> 290 000</w:t>
              </w:r>
            </w:ins>
          </w:p>
        </w:tc>
        <w:tc>
          <w:tcPr>
            <w:tcW w:w="1134" w:type="dxa"/>
            <w:tcBorders>
              <w:top w:val="single" w:sz="4" w:space="0" w:color="000000"/>
              <w:left w:val="single" w:sz="4" w:space="0" w:color="000000"/>
              <w:bottom w:val="single" w:sz="4" w:space="0" w:color="000000"/>
              <w:right w:val="single" w:sz="4" w:space="0" w:color="000000"/>
            </w:tcBorders>
          </w:tcPr>
          <w:p w:rsidR="002B3361" w:rsidDel="002B3361" w:rsidRDefault="002B3361">
            <w:pPr>
              <w:widowControl w:val="0"/>
              <w:spacing w:line="240" w:lineRule="auto"/>
              <w:ind w:left="119"/>
              <w:rPr>
                <w:del w:id="60" w:author="Jan Lukáš" w:date="2019-09-02T18:35:00Z"/>
              </w:rPr>
            </w:pPr>
          </w:p>
          <w:p w:rsidR="00C8679B" w:rsidRDefault="002B3361">
            <w:pPr>
              <w:widowControl w:val="0"/>
              <w:spacing w:line="240" w:lineRule="auto"/>
              <w:ind w:left="119"/>
            </w:pPr>
            <w:del w:id="61" w:author="Jan Lukáš" w:date="2019-09-02T18:35:00Z">
              <w:r w:rsidDel="002B3361">
                <w:delText>120 </w:delText>
              </w:r>
            </w:del>
            <w:ins w:id="62" w:author="Jan Lukáš" w:date="2019-09-02T18:35:00Z">
              <w:r>
                <w:t> </w:t>
              </w:r>
            </w:ins>
            <w:del w:id="63" w:author="Jan Lukáš" w:date="2019-09-02T18:35:00Z">
              <w:r w:rsidDel="002B3361">
                <w:delText>000</w:delText>
              </w:r>
            </w:del>
            <w:ins w:id="64" w:author="Jan Lukáš" w:date="2019-09-02T18:35:00Z">
              <w:r>
                <w:t xml:space="preserve"> 290 000</w:t>
              </w:r>
            </w:ins>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21"/>
            </w:pPr>
          </w:p>
          <w:p w:rsidR="00C8679B" w:rsidRDefault="002B3361">
            <w:pPr>
              <w:widowControl w:val="0"/>
              <w:spacing w:line="240" w:lineRule="auto"/>
              <w:ind w:left="121"/>
            </w:pPr>
            <w:del w:id="65" w:author="Jan Lukáš" w:date="2019-09-02T18:35:00Z">
              <w:r w:rsidDel="002B3361">
                <w:delText>120 </w:delText>
              </w:r>
            </w:del>
            <w:ins w:id="66" w:author="Jan Lukáš" w:date="2019-09-02T18:36:00Z">
              <w:r>
                <w:t> </w:t>
              </w:r>
            </w:ins>
            <w:del w:id="67" w:author="Jan Lukáš" w:date="2019-09-02T18:35:00Z">
              <w:r w:rsidDel="002B3361">
                <w:delText>000</w:delText>
              </w:r>
            </w:del>
            <w:ins w:id="68" w:author="Jan Lukáš" w:date="2019-09-02T18:36:00Z">
              <w:r>
                <w:t xml:space="preserve"> </w:t>
              </w:r>
            </w:ins>
            <w:ins w:id="69" w:author="Jan Lukáš" w:date="2019-09-02T18:35:00Z">
              <w:r>
                <w:t>290 000</w:t>
              </w:r>
            </w:ins>
          </w:p>
        </w:tc>
        <w:tc>
          <w:tcPr>
            <w:tcW w:w="1134"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8"/>
            </w:pPr>
          </w:p>
          <w:p w:rsidR="002B3361" w:rsidRDefault="002B3361">
            <w:pPr>
              <w:widowControl w:val="0"/>
              <w:spacing w:line="240" w:lineRule="auto"/>
              <w:ind w:left="118"/>
              <w:rPr>
                <w:ins w:id="70" w:author="Jan Lukáš" w:date="2019-09-02T18:36:00Z"/>
              </w:rPr>
            </w:pPr>
            <w:del w:id="71" w:author="Jan Lukáš" w:date="2019-09-02T18:36:00Z">
              <w:r w:rsidDel="002B3361">
                <w:delText>60 </w:delText>
              </w:r>
            </w:del>
            <w:ins w:id="72" w:author="Jan Lukáš" w:date="2019-09-02T18:36:00Z">
              <w:r>
                <w:t> </w:t>
              </w:r>
            </w:ins>
            <w:del w:id="73" w:author="Jan Lukáš" w:date="2019-09-02T18:36:00Z">
              <w:r w:rsidDel="002B3361">
                <w:delText>000</w:delText>
              </w:r>
            </w:del>
          </w:p>
          <w:p w:rsidR="00C8679B" w:rsidRDefault="002B3361">
            <w:pPr>
              <w:widowControl w:val="0"/>
              <w:spacing w:line="240" w:lineRule="auto"/>
              <w:ind w:left="118"/>
            </w:pPr>
            <w:ins w:id="74" w:author="Jan Lukáš" w:date="2019-09-02T18:36:00Z">
              <w:r>
                <w:t>140 000</w:t>
              </w:r>
            </w:ins>
          </w:p>
        </w:tc>
        <w:tc>
          <w:tcPr>
            <w:tcW w:w="1275" w:type="dxa"/>
            <w:tcBorders>
              <w:top w:val="single" w:sz="4" w:space="0" w:color="000000"/>
              <w:left w:val="single" w:sz="4" w:space="0" w:color="000000"/>
              <w:bottom w:val="single" w:sz="4" w:space="0" w:color="000000"/>
              <w:right w:val="single" w:sz="4" w:space="0" w:color="000000"/>
            </w:tcBorders>
          </w:tcPr>
          <w:p w:rsidR="002B3361" w:rsidRDefault="002B3361">
            <w:pPr>
              <w:widowControl w:val="0"/>
              <w:spacing w:line="240" w:lineRule="auto"/>
              <w:ind w:left="119"/>
            </w:pPr>
          </w:p>
          <w:p w:rsidR="002B3361" w:rsidRDefault="002B3361">
            <w:pPr>
              <w:widowControl w:val="0"/>
              <w:spacing w:line="240" w:lineRule="auto"/>
              <w:ind w:left="119"/>
              <w:rPr>
                <w:ins w:id="75" w:author="Jan Lukáš" w:date="2019-09-02T18:36:00Z"/>
              </w:rPr>
            </w:pPr>
            <w:del w:id="76" w:author="Jan Lukáš" w:date="2019-09-02T18:36:00Z">
              <w:r w:rsidDel="002B3361">
                <w:delText xml:space="preserve">720 </w:delText>
              </w:r>
            </w:del>
            <w:ins w:id="77" w:author="Jan Lukáš" w:date="2019-09-02T18:36:00Z">
              <w:r>
                <w:t> </w:t>
              </w:r>
            </w:ins>
            <w:del w:id="78" w:author="Jan Lukáš" w:date="2019-09-02T18:36:00Z">
              <w:r w:rsidDel="002B3361">
                <w:delText>000</w:delText>
              </w:r>
            </w:del>
            <w:ins w:id="79" w:author="Jan Lukáš" w:date="2019-09-02T18:36:00Z">
              <w:r>
                <w:t xml:space="preserve"> </w:t>
              </w:r>
            </w:ins>
          </w:p>
          <w:p w:rsidR="00C8679B" w:rsidRDefault="002B3361">
            <w:pPr>
              <w:widowControl w:val="0"/>
              <w:spacing w:line="240" w:lineRule="auto"/>
              <w:ind w:left="119"/>
            </w:pPr>
            <w:ins w:id="80" w:author="Jan Lukáš" w:date="2019-09-02T18:36:00Z">
              <w:r>
                <w:t>1 520 000</w:t>
              </w:r>
            </w:ins>
          </w:p>
        </w:tc>
      </w:tr>
      <w:tr w:rsidR="00C8679B" w:rsidTr="000414DC">
        <w:trPr>
          <w:trHeight w:val="500"/>
        </w:trPr>
        <w:tc>
          <w:tcPr>
            <w:tcW w:w="1396" w:type="dxa"/>
            <w:tcBorders>
              <w:top w:val="single" w:sz="4" w:space="0" w:color="000000"/>
              <w:right w:val="single" w:sz="4" w:space="0" w:color="000000"/>
            </w:tcBorders>
          </w:tcPr>
          <w:p w:rsidR="00C8679B" w:rsidRDefault="00462819">
            <w:pPr>
              <w:widowControl w:val="0"/>
              <w:spacing w:before="2" w:line="252" w:lineRule="auto"/>
              <w:ind w:left="114" w:right="142"/>
            </w:pPr>
            <w:r>
              <w:t>Neveřejné zdroje</w:t>
            </w:r>
          </w:p>
        </w:tc>
        <w:tc>
          <w:tcPr>
            <w:tcW w:w="993"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del w:id="81" w:author="Jan Lukáš" w:date="2019-09-02T18:36:00Z">
              <w:r w:rsidDel="002B3361">
                <w:delText xml:space="preserve">10 </w:delText>
              </w:r>
            </w:del>
            <w:ins w:id="82" w:author="Jan Lukáš" w:date="2019-09-02T18:36:00Z">
              <w:r>
                <w:t> </w:t>
              </w:r>
            </w:ins>
            <w:del w:id="83" w:author="Jan Lukáš" w:date="2019-09-02T18:36:00Z">
              <w:r w:rsidDel="002B3361">
                <w:delText>600</w:delText>
              </w:r>
            </w:del>
            <w:ins w:id="84" w:author="Jan Lukáš" w:date="2019-09-02T18:36:00Z">
              <w:r>
                <w:t xml:space="preserve"> 2 162</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20"/>
            </w:pPr>
            <w:del w:id="85" w:author="Jan Lukáš" w:date="2019-09-02T18:36:00Z">
              <w:r w:rsidDel="002B3361">
                <w:delText xml:space="preserve">21 </w:delText>
              </w:r>
            </w:del>
            <w:ins w:id="86" w:author="Jan Lukáš" w:date="2019-09-02T18:36:00Z">
              <w:r>
                <w:t> </w:t>
              </w:r>
            </w:ins>
            <w:del w:id="87" w:author="Jan Lukáš" w:date="2019-09-02T18:36:00Z">
              <w:r w:rsidDel="002B3361">
                <w:delText>200</w:delText>
              </w:r>
            </w:del>
            <w:ins w:id="88" w:author="Jan Lukáš" w:date="2019-09-02T18:36:00Z">
              <w:r>
                <w:t xml:space="preserve"> 28 915</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del w:id="89" w:author="Jan Lukáš" w:date="2019-09-02T18:36:00Z">
              <w:r w:rsidDel="002B3361">
                <w:delText xml:space="preserve">21 </w:delText>
              </w:r>
            </w:del>
            <w:ins w:id="90" w:author="Jan Lukáš" w:date="2019-09-02T18:36:00Z">
              <w:r>
                <w:t> </w:t>
              </w:r>
            </w:ins>
            <w:del w:id="91" w:author="Jan Lukáš" w:date="2019-09-02T18:36:00Z">
              <w:r w:rsidDel="002B3361">
                <w:delText>200</w:delText>
              </w:r>
            </w:del>
            <w:ins w:id="92" w:author="Jan Lukáš" w:date="2019-09-02T18:36:00Z">
              <w:r>
                <w:t xml:space="preserve"> 58 923</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del w:id="93" w:author="Jan Lukáš" w:date="2019-09-02T18:36:00Z">
              <w:r w:rsidDel="002B3361">
                <w:delText xml:space="preserve">21 </w:delText>
              </w:r>
            </w:del>
            <w:ins w:id="94" w:author="Jan Lukáš" w:date="2019-09-02T18:36:00Z">
              <w:r>
                <w:t> </w:t>
              </w:r>
            </w:ins>
            <w:del w:id="95" w:author="Jan Lukáš" w:date="2019-09-02T18:36:00Z">
              <w:r w:rsidDel="002B3361">
                <w:delText>200</w:delText>
              </w:r>
            </w:del>
            <w:ins w:id="96" w:author="Jan Lukáš" w:date="2019-09-02T18:36:00Z">
              <w:r>
                <w:t xml:space="preserve"> 51 176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del w:id="97" w:author="Jan Lukáš" w:date="2019-09-02T18:36:00Z">
              <w:r w:rsidDel="002B3361">
                <w:delText xml:space="preserve">21 </w:delText>
              </w:r>
            </w:del>
            <w:ins w:id="98" w:author="Jan Lukáš" w:date="2019-09-02T18:36:00Z">
              <w:r>
                <w:t> </w:t>
              </w:r>
            </w:ins>
            <w:del w:id="99" w:author="Jan Lukáš" w:date="2019-09-02T18:36:00Z">
              <w:r w:rsidDel="002B3361">
                <w:delText>200</w:delText>
              </w:r>
            </w:del>
            <w:ins w:id="100" w:author="Jan Lukáš" w:date="2019-09-02T18:36:00Z">
              <w:r>
                <w:t xml:space="preserve"> 51 176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21"/>
            </w:pPr>
            <w:del w:id="101" w:author="Jan Lukáš" w:date="2019-09-02T18:37:00Z">
              <w:r w:rsidDel="002B3361">
                <w:delText xml:space="preserve">21 </w:delText>
              </w:r>
            </w:del>
            <w:ins w:id="102" w:author="Jan Lukáš" w:date="2019-09-02T18:37:00Z">
              <w:r>
                <w:t> </w:t>
              </w:r>
            </w:ins>
            <w:del w:id="103" w:author="Jan Lukáš" w:date="2019-09-02T18:37:00Z">
              <w:r w:rsidDel="002B3361">
                <w:delText>200</w:delText>
              </w:r>
            </w:del>
            <w:ins w:id="104" w:author="Jan Lukáš" w:date="2019-09-02T18:37:00Z">
              <w:r>
                <w:t xml:space="preserve"> 51 176</w:t>
              </w:r>
            </w:ins>
          </w:p>
        </w:tc>
        <w:tc>
          <w:tcPr>
            <w:tcW w:w="1134"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8"/>
            </w:pPr>
            <w:del w:id="105" w:author="Jan Lukáš" w:date="2019-09-02T18:37:00Z">
              <w:r w:rsidDel="002B3361">
                <w:delText xml:space="preserve">10 </w:delText>
              </w:r>
            </w:del>
            <w:ins w:id="106" w:author="Jan Lukáš" w:date="2019-09-02T18:37:00Z">
              <w:r>
                <w:t> </w:t>
              </w:r>
            </w:ins>
            <w:del w:id="107" w:author="Jan Lukáš" w:date="2019-09-02T18:37:00Z">
              <w:r w:rsidDel="002B3361">
                <w:delText>600</w:delText>
              </w:r>
            </w:del>
            <w:ins w:id="108" w:author="Jan Lukáš" w:date="2019-09-02T18:37:00Z">
              <w:r>
                <w:t xml:space="preserve"> 24 706</w:t>
              </w:r>
            </w:ins>
          </w:p>
        </w:tc>
        <w:tc>
          <w:tcPr>
            <w:tcW w:w="1275" w:type="dxa"/>
            <w:tcBorders>
              <w:top w:val="single" w:sz="4" w:space="0" w:color="000000"/>
              <w:left w:val="single" w:sz="4" w:space="0" w:color="000000"/>
              <w:bottom w:val="single" w:sz="4" w:space="0" w:color="000000"/>
              <w:right w:val="single" w:sz="4" w:space="0" w:color="000000"/>
            </w:tcBorders>
          </w:tcPr>
          <w:p w:rsidR="00C8679B" w:rsidRDefault="002B3361">
            <w:pPr>
              <w:widowControl w:val="0"/>
              <w:spacing w:before="124" w:line="240" w:lineRule="auto"/>
              <w:ind w:left="119"/>
            </w:pPr>
            <w:del w:id="109" w:author="Jan Lukáš" w:date="2019-09-02T18:37:00Z">
              <w:r w:rsidDel="002B3361">
                <w:delText xml:space="preserve">127 </w:delText>
              </w:r>
            </w:del>
            <w:ins w:id="110" w:author="Jan Lukáš" w:date="2019-09-02T18:37:00Z">
              <w:r>
                <w:t> </w:t>
              </w:r>
            </w:ins>
            <w:del w:id="111" w:author="Jan Lukáš" w:date="2019-09-02T18:37:00Z">
              <w:r w:rsidDel="002B3361">
                <w:delText>200</w:delText>
              </w:r>
            </w:del>
            <w:ins w:id="112" w:author="Jan Lukáš" w:date="2019-09-02T18:37:00Z">
              <w:r>
                <w:t xml:space="preserve"> 268 235 </w:t>
              </w:r>
            </w:ins>
          </w:p>
        </w:tc>
      </w:tr>
    </w:tbl>
    <w:p w:rsidR="00C8679B" w:rsidRDefault="00462819" w:rsidP="00301BC0">
      <w:pPr>
        <w:widowControl w:val="0"/>
        <w:pBdr>
          <w:top w:val="nil"/>
          <w:left w:val="nil"/>
          <w:bottom w:val="nil"/>
          <w:right w:val="nil"/>
          <w:between w:val="nil"/>
        </w:pBdr>
        <w:spacing w:before="240" w:after="240"/>
        <w:rPr>
          <w:color w:val="000000"/>
        </w:rPr>
      </w:pPr>
      <w:bookmarkStart w:id="113" w:name="_heading=h.gjdgxs" w:colFirst="0" w:colLast="0"/>
      <w:bookmarkEnd w:id="113"/>
      <w:r>
        <w:rPr>
          <w:color w:val="000000"/>
        </w:rPr>
        <w:t xml:space="preserve">10. FORMA A INTENZITA PODPORY </w:t>
      </w:r>
    </w:p>
    <w:p w:rsidR="00C8679B" w:rsidRDefault="00462819" w:rsidP="00301BC0">
      <w:pPr>
        <w:widowControl w:val="0"/>
        <w:pBdr>
          <w:top w:val="nil"/>
          <w:left w:val="nil"/>
          <w:bottom w:val="nil"/>
          <w:right w:val="nil"/>
          <w:between w:val="nil"/>
        </w:pBdr>
        <w:spacing w:after="120"/>
        <w:jc w:val="both"/>
        <w:rPr>
          <w:color w:val="000000"/>
        </w:rPr>
      </w:pPr>
      <w:r>
        <w:t xml:space="preserve">Intenzita </w:t>
      </w:r>
      <w:r>
        <w:rPr>
          <w:color w:val="000000"/>
        </w:rPr>
        <w:t xml:space="preserve">podpory, stanovená jako procento uznaných nákladů projektu, bude vypočtena </w:t>
      </w:r>
      <w:r>
        <w:rPr>
          <w:color w:val="000000"/>
        </w:rPr>
        <w:br/>
        <w:t xml:space="preserve">pro každý projekt i pro </w:t>
      </w:r>
      <w:r>
        <w:rPr>
          <w:b/>
          <w:color w:val="000000"/>
        </w:rPr>
        <w:t xml:space="preserve">každého příjemce </w:t>
      </w:r>
      <w:r>
        <w:rPr>
          <w:color w:val="000000"/>
        </w:rPr>
        <w:t xml:space="preserve">a pro </w:t>
      </w:r>
      <w:r>
        <w:rPr>
          <w:b/>
          <w:color w:val="000000"/>
        </w:rPr>
        <w:t xml:space="preserve">každého dalšího účastníka </w:t>
      </w:r>
      <w:r>
        <w:rPr>
          <w:color w:val="000000"/>
        </w:rPr>
        <w:t xml:space="preserve">samostatně </w:t>
      </w:r>
      <w:r w:rsidR="000414DC">
        <w:rPr>
          <w:color w:val="000000"/>
        </w:rPr>
        <w:br/>
      </w:r>
      <w:r>
        <w:rPr>
          <w:color w:val="000000"/>
        </w:rPr>
        <w:t xml:space="preserve">podle Nařízení a nepřekročí nejvyšší povolenou intenzitu podpory určenou Nařízením.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Nejvyšší povolená intenzita podpory na jeden projekt je 85 % celkových uznaných nákladů.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V souladu s Nařízením je možné poskytovat bonifikaci za splnění podmínek účinné spolupráce podle čl. 25 odst. 6 b) písm. i). Od uchazečů bude požadována spoluúčast na financování nákladů. </w:t>
      </w:r>
    </w:p>
    <w:p w:rsidR="00C8679B" w:rsidRDefault="00462819" w:rsidP="00301BC0">
      <w:pPr>
        <w:widowControl w:val="0"/>
        <w:pBdr>
          <w:top w:val="nil"/>
          <w:left w:val="nil"/>
          <w:bottom w:val="nil"/>
          <w:right w:val="nil"/>
          <w:between w:val="nil"/>
        </w:pBdr>
        <w:spacing w:after="120"/>
        <w:jc w:val="both"/>
        <w:rPr>
          <w:color w:val="000000"/>
        </w:rPr>
      </w:pPr>
      <w:r>
        <w:rPr>
          <w:color w:val="000000"/>
        </w:rPr>
        <w:t xml:space="preserve">Maximální finanční částka vynaložená na jeden projekt bude upravena ve veřejné soutěži. </w:t>
      </w:r>
    </w:p>
    <w:p w:rsidR="00301BC0" w:rsidRDefault="00462819" w:rsidP="00301BC0">
      <w:pPr>
        <w:widowControl w:val="0"/>
        <w:pBdr>
          <w:top w:val="nil"/>
          <w:left w:val="nil"/>
          <w:bottom w:val="nil"/>
          <w:right w:val="nil"/>
          <w:between w:val="nil"/>
        </w:pBdr>
        <w:spacing w:after="120"/>
        <w:jc w:val="both"/>
      </w:pPr>
      <w:r>
        <w:rPr>
          <w:color w:val="000000"/>
        </w:rPr>
        <w:t>Nejvyšší povolené intenzity podpory pro průmyslový výzkum a experimentální vývoj a jednotlivé kategorie účastníků jsou uvedeny v následující tabulce</w:t>
      </w:r>
      <w:r w:rsidR="000414DC">
        <w:rPr>
          <w:color w:val="000000"/>
        </w:rPr>
        <w:t>:</w:t>
      </w:r>
      <w:r>
        <w:rPr>
          <w:color w:val="000000"/>
        </w:rPr>
        <w:t xml:space="preserve"> </w:t>
      </w:r>
    </w:p>
    <w:p w:rsidR="00C8679B" w:rsidRPr="00301BC0" w:rsidRDefault="00462819" w:rsidP="00AF2BC2">
      <w:pPr>
        <w:widowControl w:val="0"/>
        <w:pBdr>
          <w:top w:val="nil"/>
          <w:left w:val="nil"/>
          <w:bottom w:val="nil"/>
          <w:right w:val="nil"/>
          <w:between w:val="nil"/>
        </w:pBdr>
        <w:spacing w:before="4560" w:after="120"/>
        <w:jc w:val="both"/>
      </w:pPr>
      <w:r>
        <w:rPr>
          <w:b/>
          <w:color w:val="000000"/>
        </w:rPr>
        <w:lastRenderedPageBreak/>
        <w:t xml:space="preserve">Tabulka č. 10. 1.: Nejvyšší povolené intenzity podpory pro průmyslový výzkum </w:t>
      </w:r>
      <w:r w:rsidR="00A22BFD">
        <w:rPr>
          <w:b/>
          <w:color w:val="000000"/>
        </w:rPr>
        <w:br/>
      </w:r>
      <w:r>
        <w:rPr>
          <w:b/>
          <w:color w:val="000000"/>
        </w:rPr>
        <w:t>a</w:t>
      </w:r>
      <w:r w:rsidR="00A22BFD">
        <w:rPr>
          <w:b/>
          <w:color w:val="000000"/>
        </w:rPr>
        <w:t xml:space="preserve"> </w:t>
      </w:r>
      <w:r>
        <w:rPr>
          <w:b/>
          <w:color w:val="000000"/>
        </w:rPr>
        <w:t xml:space="preserve">experimentální vývojové kategorie účastníků </w:t>
      </w:r>
    </w:p>
    <w:tbl>
      <w:tblPr>
        <w:tblStyle w:val="ae"/>
        <w:tblW w:w="9778" w:type="dxa"/>
        <w:tblInd w:w="13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000" w:firstRow="0" w:lastRow="0" w:firstColumn="0" w:lastColumn="0" w:noHBand="0" w:noVBand="0"/>
      </w:tblPr>
      <w:tblGrid>
        <w:gridCol w:w="1580"/>
        <w:gridCol w:w="1959"/>
        <w:gridCol w:w="1956"/>
        <w:gridCol w:w="2104"/>
        <w:gridCol w:w="2179"/>
      </w:tblGrid>
      <w:tr w:rsidR="00C8679B">
        <w:trPr>
          <w:trHeight w:val="300"/>
        </w:trPr>
        <w:tc>
          <w:tcPr>
            <w:tcW w:w="1580" w:type="dxa"/>
            <w:vMerge w:val="restart"/>
          </w:tcPr>
          <w:p w:rsidR="00C8679B" w:rsidRDefault="00C8679B">
            <w:pPr>
              <w:widowControl w:val="0"/>
              <w:spacing w:line="240" w:lineRule="auto"/>
              <w:rPr>
                <w:b/>
                <w:sz w:val="24"/>
                <w:szCs w:val="24"/>
              </w:rPr>
            </w:pPr>
          </w:p>
          <w:p w:rsidR="00C8679B" w:rsidRDefault="00C8679B">
            <w:pPr>
              <w:widowControl w:val="0"/>
              <w:spacing w:line="240" w:lineRule="auto"/>
              <w:rPr>
                <w:b/>
                <w:sz w:val="24"/>
                <w:szCs w:val="24"/>
              </w:rPr>
            </w:pPr>
          </w:p>
          <w:p w:rsidR="00C8679B" w:rsidRDefault="00C8679B">
            <w:pPr>
              <w:widowControl w:val="0"/>
              <w:spacing w:before="10" w:line="240" w:lineRule="auto"/>
              <w:rPr>
                <w:b/>
                <w:sz w:val="32"/>
                <w:szCs w:val="32"/>
              </w:rPr>
            </w:pPr>
          </w:p>
          <w:p w:rsidR="00C8679B" w:rsidRDefault="00462819">
            <w:pPr>
              <w:widowControl w:val="0"/>
              <w:spacing w:line="240" w:lineRule="auto"/>
              <w:ind w:left="114"/>
            </w:pPr>
            <w:r>
              <w:t>Účastník</w:t>
            </w:r>
          </w:p>
        </w:tc>
        <w:tc>
          <w:tcPr>
            <w:tcW w:w="3915" w:type="dxa"/>
            <w:gridSpan w:val="2"/>
            <w:tcBorders>
              <w:bottom w:val="single" w:sz="4" w:space="0" w:color="000000"/>
            </w:tcBorders>
          </w:tcPr>
          <w:p w:rsidR="00C8679B" w:rsidRDefault="00462819">
            <w:pPr>
              <w:widowControl w:val="0"/>
              <w:spacing w:before="64" w:line="240" w:lineRule="auto"/>
              <w:ind w:left="982"/>
            </w:pPr>
            <w:r>
              <w:t>Průmyslový výzkum</w:t>
            </w:r>
          </w:p>
        </w:tc>
        <w:tc>
          <w:tcPr>
            <w:tcW w:w="4283" w:type="dxa"/>
            <w:gridSpan w:val="2"/>
            <w:tcBorders>
              <w:bottom w:val="single" w:sz="4" w:space="0" w:color="000000"/>
            </w:tcBorders>
          </w:tcPr>
          <w:p w:rsidR="00C8679B" w:rsidRDefault="00462819">
            <w:pPr>
              <w:widowControl w:val="0"/>
              <w:spacing w:before="64" w:line="240" w:lineRule="auto"/>
              <w:ind w:left="1127"/>
            </w:pPr>
            <w:r>
              <w:t>Experimentální vývoj</w:t>
            </w:r>
          </w:p>
        </w:tc>
      </w:tr>
      <w:tr w:rsidR="00C8679B">
        <w:trPr>
          <w:trHeight w:val="1780"/>
        </w:trPr>
        <w:tc>
          <w:tcPr>
            <w:tcW w:w="1580" w:type="dxa"/>
            <w:vMerge/>
          </w:tcPr>
          <w:p w:rsidR="00C8679B" w:rsidRDefault="00C8679B">
            <w:pPr>
              <w:widowControl w:val="0"/>
              <w:pBdr>
                <w:top w:val="nil"/>
                <w:left w:val="nil"/>
                <w:bottom w:val="nil"/>
                <w:right w:val="nil"/>
                <w:between w:val="nil"/>
              </w:pBdr>
            </w:pPr>
          </w:p>
        </w:tc>
        <w:tc>
          <w:tcPr>
            <w:tcW w:w="1959" w:type="dxa"/>
            <w:tcBorders>
              <w:top w:val="single" w:sz="4" w:space="0" w:color="000000"/>
              <w:right w:val="single" w:sz="4" w:space="0" w:color="000000"/>
            </w:tcBorders>
          </w:tcPr>
          <w:p w:rsidR="00C8679B" w:rsidRDefault="00462819">
            <w:pPr>
              <w:widowControl w:val="0"/>
              <w:spacing w:before="9" w:line="240" w:lineRule="auto"/>
              <w:ind w:left="200" w:right="185" w:firstLine="3"/>
              <w:jc w:val="center"/>
            </w:pPr>
            <w:r>
              <w:t>Nejvyšší povolená intenzita podpory při zohlednění příplatků malým a středním</w:t>
            </w:r>
          </w:p>
          <w:p w:rsidR="00C8679B" w:rsidRDefault="00462819">
            <w:pPr>
              <w:widowControl w:val="0"/>
              <w:spacing w:line="240" w:lineRule="auto"/>
              <w:ind w:left="480" w:right="464"/>
              <w:jc w:val="center"/>
            </w:pPr>
            <w:r>
              <w:t>podnikům</w:t>
            </w:r>
          </w:p>
        </w:tc>
        <w:tc>
          <w:tcPr>
            <w:tcW w:w="1956" w:type="dxa"/>
            <w:tcBorders>
              <w:top w:val="single" w:sz="4" w:space="0" w:color="000000"/>
              <w:left w:val="single" w:sz="4" w:space="0" w:color="000000"/>
            </w:tcBorders>
          </w:tcPr>
          <w:p w:rsidR="00C8679B" w:rsidRDefault="00462819">
            <w:pPr>
              <w:widowControl w:val="0"/>
              <w:spacing w:before="9" w:line="240" w:lineRule="auto"/>
              <w:ind w:left="217" w:right="177" w:firstLine="3"/>
              <w:jc w:val="center"/>
            </w:pPr>
            <w:r>
              <w:t>Nejvyšší povolená intenzita podpory při doložení účinné spolupráce</w:t>
            </w:r>
          </w:p>
          <w:p w:rsidR="00C8679B" w:rsidRDefault="00462819">
            <w:pPr>
              <w:widowControl w:val="0"/>
              <w:spacing w:before="4" w:line="252" w:lineRule="auto"/>
              <w:ind w:left="345" w:right="302"/>
              <w:jc w:val="center"/>
            </w:pPr>
            <w:r>
              <w:t>s výzkumnou organizací</w:t>
            </w:r>
          </w:p>
        </w:tc>
        <w:tc>
          <w:tcPr>
            <w:tcW w:w="2104" w:type="dxa"/>
            <w:tcBorders>
              <w:top w:val="single" w:sz="4" w:space="0" w:color="000000"/>
              <w:right w:val="single" w:sz="4" w:space="0" w:color="000000"/>
            </w:tcBorders>
          </w:tcPr>
          <w:p w:rsidR="00C8679B" w:rsidRDefault="00C8679B">
            <w:pPr>
              <w:widowControl w:val="0"/>
              <w:spacing w:before="8" w:line="240" w:lineRule="auto"/>
              <w:rPr>
                <w:b/>
              </w:rPr>
            </w:pPr>
          </w:p>
          <w:p w:rsidR="00C8679B" w:rsidRDefault="00462819">
            <w:pPr>
              <w:widowControl w:val="0"/>
              <w:spacing w:line="240" w:lineRule="auto"/>
              <w:ind w:left="116" w:right="91" w:hanging="4"/>
              <w:jc w:val="center"/>
            </w:pPr>
            <w:r>
              <w:t>Nejvyšší povolená intenzita podpory při zohlednění příplatků malým a středním podnikům</w:t>
            </w:r>
          </w:p>
        </w:tc>
        <w:tc>
          <w:tcPr>
            <w:tcW w:w="2179" w:type="dxa"/>
            <w:tcBorders>
              <w:top w:val="single" w:sz="4" w:space="0" w:color="000000"/>
              <w:left w:val="single" w:sz="4" w:space="0" w:color="000000"/>
            </w:tcBorders>
          </w:tcPr>
          <w:p w:rsidR="00C8679B" w:rsidRDefault="00462819">
            <w:pPr>
              <w:widowControl w:val="0"/>
              <w:spacing w:before="136" w:line="240" w:lineRule="auto"/>
              <w:ind w:left="210" w:right="165"/>
              <w:jc w:val="center"/>
            </w:pPr>
            <w:r>
              <w:t>Nejvyšší povolená intenzita podpory při doložení účinné spolupráce</w:t>
            </w:r>
          </w:p>
          <w:p w:rsidR="00C8679B" w:rsidRDefault="00462819">
            <w:pPr>
              <w:widowControl w:val="0"/>
              <w:spacing w:line="240" w:lineRule="auto"/>
              <w:ind w:left="210" w:right="161"/>
              <w:jc w:val="center"/>
            </w:pPr>
            <w:r>
              <w:t>s výzkumnou organizací</w:t>
            </w:r>
          </w:p>
        </w:tc>
      </w:tr>
      <w:tr w:rsidR="00C8679B">
        <w:trPr>
          <w:trHeight w:val="520"/>
        </w:trPr>
        <w:tc>
          <w:tcPr>
            <w:tcW w:w="1580" w:type="dxa"/>
            <w:tcBorders>
              <w:bottom w:val="single" w:sz="4" w:space="0" w:color="000000"/>
            </w:tcBorders>
          </w:tcPr>
          <w:p w:rsidR="00C8679B" w:rsidRDefault="00462819">
            <w:pPr>
              <w:widowControl w:val="0"/>
              <w:spacing w:before="14" w:line="240" w:lineRule="auto"/>
              <w:ind w:left="114" w:right="572"/>
            </w:pPr>
            <w:r>
              <w:t>Malé podniky*</w:t>
            </w:r>
          </w:p>
        </w:tc>
        <w:tc>
          <w:tcPr>
            <w:tcW w:w="1959" w:type="dxa"/>
            <w:tcBorders>
              <w:bottom w:val="single" w:sz="4" w:space="0" w:color="000000"/>
              <w:right w:val="single" w:sz="4" w:space="0" w:color="000000"/>
            </w:tcBorders>
          </w:tcPr>
          <w:p w:rsidR="00C8679B" w:rsidRDefault="00462819">
            <w:pPr>
              <w:widowControl w:val="0"/>
              <w:spacing w:before="141" w:line="240" w:lineRule="auto"/>
              <w:ind w:left="114"/>
            </w:pPr>
            <w:r>
              <w:t>70</w:t>
            </w:r>
            <w:r w:rsidR="000414DC">
              <w:t xml:space="preserve"> </w:t>
            </w:r>
            <w:r>
              <w:t>%</w:t>
            </w:r>
          </w:p>
        </w:tc>
        <w:tc>
          <w:tcPr>
            <w:tcW w:w="1956" w:type="dxa"/>
            <w:tcBorders>
              <w:left w:val="single" w:sz="4" w:space="0" w:color="000000"/>
              <w:bottom w:val="single" w:sz="4" w:space="0" w:color="000000"/>
            </w:tcBorders>
          </w:tcPr>
          <w:p w:rsidR="00C8679B" w:rsidRDefault="00462819">
            <w:pPr>
              <w:widowControl w:val="0"/>
              <w:spacing w:before="141" w:line="240" w:lineRule="auto"/>
              <w:ind w:left="124"/>
            </w:pPr>
            <w:r>
              <w:t>80</w:t>
            </w:r>
            <w:r w:rsidR="000414DC">
              <w:t xml:space="preserve"> </w:t>
            </w:r>
            <w:r>
              <w:t>%</w:t>
            </w:r>
          </w:p>
        </w:tc>
        <w:tc>
          <w:tcPr>
            <w:tcW w:w="2104" w:type="dxa"/>
            <w:tcBorders>
              <w:bottom w:val="single" w:sz="4" w:space="0" w:color="000000"/>
              <w:right w:val="single" w:sz="4" w:space="0" w:color="000000"/>
            </w:tcBorders>
          </w:tcPr>
          <w:p w:rsidR="00C8679B" w:rsidRDefault="00462819">
            <w:pPr>
              <w:widowControl w:val="0"/>
              <w:spacing w:before="141" w:line="240" w:lineRule="auto"/>
              <w:ind w:left="114"/>
            </w:pPr>
            <w:r>
              <w:t>45</w:t>
            </w:r>
            <w:r w:rsidR="000414DC">
              <w:t xml:space="preserve"> </w:t>
            </w:r>
            <w:r>
              <w:t>%</w:t>
            </w:r>
          </w:p>
        </w:tc>
        <w:tc>
          <w:tcPr>
            <w:tcW w:w="2179" w:type="dxa"/>
            <w:tcBorders>
              <w:left w:val="single" w:sz="4" w:space="0" w:color="000000"/>
              <w:bottom w:val="single" w:sz="4" w:space="0" w:color="000000"/>
            </w:tcBorders>
          </w:tcPr>
          <w:p w:rsidR="00C8679B" w:rsidRDefault="00462819">
            <w:pPr>
              <w:widowControl w:val="0"/>
              <w:spacing w:before="141" w:line="240" w:lineRule="auto"/>
              <w:ind w:left="128"/>
            </w:pPr>
            <w:r>
              <w:t>60</w:t>
            </w:r>
            <w:r w:rsidR="000414DC">
              <w:t xml:space="preserve"> </w:t>
            </w:r>
            <w:r>
              <w:t>%</w:t>
            </w:r>
          </w:p>
        </w:tc>
      </w:tr>
      <w:tr w:rsidR="00C8679B">
        <w:trPr>
          <w:trHeight w:val="500"/>
        </w:trPr>
        <w:tc>
          <w:tcPr>
            <w:tcW w:w="1580" w:type="dxa"/>
            <w:tcBorders>
              <w:top w:val="single" w:sz="4" w:space="0" w:color="000000"/>
              <w:bottom w:val="single" w:sz="4" w:space="0" w:color="000000"/>
            </w:tcBorders>
          </w:tcPr>
          <w:p w:rsidR="00C8679B" w:rsidRDefault="00462819">
            <w:pPr>
              <w:widowControl w:val="0"/>
              <w:spacing w:before="4" w:line="252" w:lineRule="auto"/>
              <w:ind w:left="114" w:right="572"/>
            </w:pPr>
            <w:r>
              <w:t>Střední podniky*</w:t>
            </w:r>
          </w:p>
        </w:tc>
        <w:tc>
          <w:tcPr>
            <w:tcW w:w="1959" w:type="dxa"/>
            <w:tcBorders>
              <w:top w:val="single" w:sz="4" w:space="0" w:color="000000"/>
              <w:bottom w:val="single" w:sz="4" w:space="0" w:color="000000"/>
              <w:right w:val="single" w:sz="4" w:space="0" w:color="000000"/>
            </w:tcBorders>
          </w:tcPr>
          <w:p w:rsidR="00C8679B" w:rsidRDefault="00462819">
            <w:pPr>
              <w:widowControl w:val="0"/>
              <w:spacing w:before="124" w:line="240" w:lineRule="auto"/>
              <w:ind w:left="114"/>
            </w:pPr>
            <w:r>
              <w:t>60</w:t>
            </w:r>
            <w:r w:rsidR="000414DC">
              <w:t xml:space="preserve"> </w:t>
            </w:r>
            <w:r>
              <w:t>%</w:t>
            </w:r>
          </w:p>
        </w:tc>
        <w:tc>
          <w:tcPr>
            <w:tcW w:w="1956" w:type="dxa"/>
            <w:tcBorders>
              <w:top w:val="single" w:sz="4" w:space="0" w:color="000000"/>
              <w:left w:val="single" w:sz="4" w:space="0" w:color="000000"/>
              <w:bottom w:val="single" w:sz="4" w:space="0" w:color="000000"/>
            </w:tcBorders>
          </w:tcPr>
          <w:p w:rsidR="00C8679B" w:rsidRDefault="00462819">
            <w:pPr>
              <w:widowControl w:val="0"/>
              <w:spacing w:before="124" w:line="240" w:lineRule="auto"/>
              <w:ind w:left="124"/>
            </w:pPr>
            <w:r>
              <w:t>75</w:t>
            </w:r>
            <w:r w:rsidR="000414DC">
              <w:t xml:space="preserve"> </w:t>
            </w:r>
            <w:r>
              <w:t>%</w:t>
            </w:r>
          </w:p>
        </w:tc>
        <w:tc>
          <w:tcPr>
            <w:tcW w:w="2104" w:type="dxa"/>
            <w:tcBorders>
              <w:top w:val="single" w:sz="4" w:space="0" w:color="000000"/>
              <w:bottom w:val="single" w:sz="4" w:space="0" w:color="000000"/>
              <w:right w:val="single" w:sz="4" w:space="0" w:color="000000"/>
            </w:tcBorders>
          </w:tcPr>
          <w:p w:rsidR="00C8679B" w:rsidRDefault="00462819">
            <w:pPr>
              <w:widowControl w:val="0"/>
              <w:spacing w:before="124" w:line="240" w:lineRule="auto"/>
              <w:ind w:left="114"/>
            </w:pPr>
            <w:r>
              <w:t>35</w:t>
            </w:r>
            <w:r w:rsidR="000414DC">
              <w:t xml:space="preserve"> </w:t>
            </w:r>
            <w:r>
              <w:t>%</w:t>
            </w:r>
          </w:p>
        </w:tc>
        <w:tc>
          <w:tcPr>
            <w:tcW w:w="2179" w:type="dxa"/>
            <w:tcBorders>
              <w:top w:val="single" w:sz="4" w:space="0" w:color="000000"/>
              <w:left w:val="single" w:sz="4" w:space="0" w:color="000000"/>
              <w:bottom w:val="single" w:sz="4" w:space="0" w:color="000000"/>
            </w:tcBorders>
          </w:tcPr>
          <w:p w:rsidR="00C8679B" w:rsidRDefault="00462819">
            <w:pPr>
              <w:widowControl w:val="0"/>
              <w:spacing w:before="124" w:line="240" w:lineRule="auto"/>
              <w:ind w:left="128"/>
            </w:pPr>
            <w:r>
              <w:t>50</w:t>
            </w:r>
            <w:r w:rsidR="000414DC">
              <w:t xml:space="preserve"> </w:t>
            </w:r>
            <w:r>
              <w:t>%</w:t>
            </w:r>
          </w:p>
        </w:tc>
      </w:tr>
      <w:tr w:rsidR="00C8679B">
        <w:trPr>
          <w:trHeight w:val="500"/>
        </w:trPr>
        <w:tc>
          <w:tcPr>
            <w:tcW w:w="1580" w:type="dxa"/>
            <w:tcBorders>
              <w:top w:val="single" w:sz="4" w:space="0" w:color="000000"/>
              <w:bottom w:val="single" w:sz="4" w:space="0" w:color="000000"/>
            </w:tcBorders>
          </w:tcPr>
          <w:p w:rsidR="00C8679B" w:rsidRDefault="00462819">
            <w:pPr>
              <w:widowControl w:val="0"/>
              <w:spacing w:line="249" w:lineRule="auto"/>
              <w:ind w:left="114"/>
            </w:pPr>
            <w:r>
              <w:t>Velké</w:t>
            </w:r>
          </w:p>
          <w:p w:rsidR="00C8679B" w:rsidRDefault="00462819">
            <w:pPr>
              <w:widowControl w:val="0"/>
              <w:spacing w:before="1" w:line="240" w:lineRule="auto"/>
              <w:ind w:left="114"/>
            </w:pPr>
            <w:r>
              <w:t>podniky</w:t>
            </w:r>
          </w:p>
        </w:tc>
        <w:tc>
          <w:tcPr>
            <w:tcW w:w="1959" w:type="dxa"/>
            <w:tcBorders>
              <w:top w:val="single" w:sz="4" w:space="0" w:color="000000"/>
              <w:bottom w:val="single" w:sz="4" w:space="0" w:color="000000"/>
              <w:right w:val="single" w:sz="4" w:space="0" w:color="000000"/>
            </w:tcBorders>
          </w:tcPr>
          <w:p w:rsidR="00C8679B" w:rsidRDefault="00462819">
            <w:pPr>
              <w:widowControl w:val="0"/>
              <w:spacing w:before="123" w:line="240" w:lineRule="auto"/>
              <w:ind w:left="114"/>
            </w:pPr>
            <w:r>
              <w:t>50</w:t>
            </w:r>
            <w:r w:rsidR="000414DC">
              <w:t xml:space="preserve"> </w:t>
            </w:r>
            <w:r>
              <w:t>%</w:t>
            </w:r>
          </w:p>
        </w:tc>
        <w:tc>
          <w:tcPr>
            <w:tcW w:w="1956" w:type="dxa"/>
            <w:tcBorders>
              <w:top w:val="single" w:sz="4" w:space="0" w:color="000000"/>
              <w:left w:val="single" w:sz="4" w:space="0" w:color="000000"/>
              <w:bottom w:val="single" w:sz="4" w:space="0" w:color="000000"/>
            </w:tcBorders>
          </w:tcPr>
          <w:p w:rsidR="00C8679B" w:rsidRDefault="00462819">
            <w:pPr>
              <w:widowControl w:val="0"/>
              <w:spacing w:before="123" w:line="240" w:lineRule="auto"/>
              <w:ind w:left="124"/>
            </w:pPr>
            <w:r>
              <w:t>65</w:t>
            </w:r>
            <w:r w:rsidR="000414DC">
              <w:t xml:space="preserve"> </w:t>
            </w:r>
            <w:r>
              <w:t>%</w:t>
            </w:r>
          </w:p>
        </w:tc>
        <w:tc>
          <w:tcPr>
            <w:tcW w:w="2104" w:type="dxa"/>
            <w:tcBorders>
              <w:top w:val="single" w:sz="4" w:space="0" w:color="000000"/>
              <w:bottom w:val="single" w:sz="4" w:space="0" w:color="000000"/>
              <w:right w:val="single" w:sz="4" w:space="0" w:color="000000"/>
            </w:tcBorders>
          </w:tcPr>
          <w:p w:rsidR="00C8679B" w:rsidRDefault="00462819">
            <w:pPr>
              <w:widowControl w:val="0"/>
              <w:spacing w:before="123" w:line="240" w:lineRule="auto"/>
              <w:ind w:left="114"/>
            </w:pPr>
            <w:r>
              <w:t>25</w:t>
            </w:r>
            <w:r w:rsidR="000414DC">
              <w:t xml:space="preserve"> </w:t>
            </w:r>
            <w:r>
              <w:t>%</w:t>
            </w:r>
          </w:p>
        </w:tc>
        <w:tc>
          <w:tcPr>
            <w:tcW w:w="2179" w:type="dxa"/>
            <w:tcBorders>
              <w:top w:val="single" w:sz="4" w:space="0" w:color="000000"/>
              <w:left w:val="single" w:sz="4" w:space="0" w:color="000000"/>
              <w:bottom w:val="single" w:sz="4" w:space="0" w:color="000000"/>
            </w:tcBorders>
          </w:tcPr>
          <w:p w:rsidR="00C8679B" w:rsidRDefault="00462819">
            <w:pPr>
              <w:widowControl w:val="0"/>
              <w:spacing w:before="123" w:line="240" w:lineRule="auto"/>
              <w:ind w:left="128"/>
            </w:pPr>
            <w:r>
              <w:t>40</w:t>
            </w:r>
            <w:r w:rsidR="000414DC">
              <w:t xml:space="preserve"> </w:t>
            </w:r>
            <w:r>
              <w:t>%</w:t>
            </w:r>
          </w:p>
        </w:tc>
      </w:tr>
      <w:tr w:rsidR="00C8679B">
        <w:trPr>
          <w:trHeight w:val="500"/>
        </w:trPr>
        <w:tc>
          <w:tcPr>
            <w:tcW w:w="1580" w:type="dxa"/>
            <w:tcBorders>
              <w:top w:val="single" w:sz="4" w:space="0" w:color="000000"/>
            </w:tcBorders>
          </w:tcPr>
          <w:p w:rsidR="00C8679B" w:rsidRDefault="00462819">
            <w:pPr>
              <w:widowControl w:val="0"/>
              <w:spacing w:line="254" w:lineRule="auto"/>
              <w:ind w:left="114" w:right="217"/>
            </w:pPr>
            <w:r>
              <w:t>Výzkumné** organizace</w:t>
            </w:r>
          </w:p>
        </w:tc>
        <w:tc>
          <w:tcPr>
            <w:tcW w:w="1959" w:type="dxa"/>
            <w:tcBorders>
              <w:top w:val="single" w:sz="4" w:space="0" w:color="000000"/>
              <w:right w:val="single" w:sz="4" w:space="0" w:color="000000"/>
            </w:tcBorders>
          </w:tcPr>
          <w:p w:rsidR="00C8679B" w:rsidRDefault="00462819">
            <w:pPr>
              <w:widowControl w:val="0"/>
              <w:spacing w:before="124" w:line="240" w:lineRule="auto"/>
              <w:ind w:left="114"/>
            </w:pPr>
            <w:r>
              <w:t>100</w:t>
            </w:r>
            <w:r w:rsidR="000414DC">
              <w:t xml:space="preserve"> </w:t>
            </w:r>
            <w:r>
              <w:t>%</w:t>
            </w:r>
            <w:r>
              <w:rPr>
                <w:vertAlign w:val="superscript"/>
              </w:rPr>
              <w:t>1)</w:t>
            </w:r>
          </w:p>
        </w:tc>
        <w:tc>
          <w:tcPr>
            <w:tcW w:w="1956" w:type="dxa"/>
            <w:tcBorders>
              <w:top w:val="single" w:sz="4" w:space="0" w:color="000000"/>
              <w:left w:val="single" w:sz="4" w:space="0" w:color="000000"/>
            </w:tcBorders>
          </w:tcPr>
          <w:p w:rsidR="00C8679B" w:rsidRDefault="00462819">
            <w:pPr>
              <w:widowControl w:val="0"/>
              <w:spacing w:before="124" w:line="240" w:lineRule="auto"/>
              <w:ind w:left="124"/>
            </w:pPr>
            <w:r>
              <w:t>100</w:t>
            </w:r>
            <w:r w:rsidR="000414DC">
              <w:t xml:space="preserve"> </w:t>
            </w:r>
            <w:r>
              <w:t>%</w:t>
            </w:r>
            <w:r>
              <w:rPr>
                <w:vertAlign w:val="superscript"/>
              </w:rPr>
              <w:t>1)</w:t>
            </w:r>
          </w:p>
        </w:tc>
        <w:tc>
          <w:tcPr>
            <w:tcW w:w="2104" w:type="dxa"/>
            <w:tcBorders>
              <w:top w:val="single" w:sz="4" w:space="0" w:color="000000"/>
              <w:right w:val="single" w:sz="4" w:space="0" w:color="000000"/>
            </w:tcBorders>
          </w:tcPr>
          <w:p w:rsidR="00C8679B" w:rsidRDefault="00462819">
            <w:pPr>
              <w:widowControl w:val="0"/>
              <w:spacing w:before="124" w:line="240" w:lineRule="auto"/>
              <w:ind w:left="114"/>
            </w:pPr>
            <w:r>
              <w:t>100</w:t>
            </w:r>
            <w:r w:rsidR="000414DC">
              <w:t xml:space="preserve"> </w:t>
            </w:r>
            <w:r>
              <w:t>%</w:t>
            </w:r>
            <w:r>
              <w:rPr>
                <w:vertAlign w:val="superscript"/>
              </w:rPr>
              <w:t>1)</w:t>
            </w:r>
          </w:p>
        </w:tc>
        <w:tc>
          <w:tcPr>
            <w:tcW w:w="2179" w:type="dxa"/>
            <w:tcBorders>
              <w:top w:val="single" w:sz="4" w:space="0" w:color="000000"/>
              <w:left w:val="single" w:sz="4" w:space="0" w:color="000000"/>
            </w:tcBorders>
          </w:tcPr>
          <w:p w:rsidR="00C8679B" w:rsidRDefault="00462819">
            <w:pPr>
              <w:widowControl w:val="0"/>
              <w:spacing w:before="124" w:line="240" w:lineRule="auto"/>
              <w:ind w:left="128"/>
            </w:pPr>
            <w:r>
              <w:t>100</w:t>
            </w:r>
            <w:r w:rsidR="000414DC">
              <w:t xml:space="preserve"> </w:t>
            </w:r>
            <w:r>
              <w:t>%</w:t>
            </w:r>
            <w:r>
              <w:rPr>
                <w:vertAlign w:val="superscript"/>
              </w:rPr>
              <w:t>1)</w:t>
            </w:r>
          </w:p>
        </w:tc>
      </w:tr>
    </w:tbl>
    <w:p w:rsidR="00C8679B" w:rsidRPr="000414DC" w:rsidRDefault="00462819">
      <w:pPr>
        <w:widowControl w:val="0"/>
        <w:spacing w:line="240" w:lineRule="auto"/>
        <w:rPr>
          <w:sz w:val="16"/>
          <w:szCs w:val="20"/>
        </w:rPr>
      </w:pPr>
      <w:r w:rsidRPr="000414DC">
        <w:rPr>
          <w:sz w:val="16"/>
          <w:szCs w:val="20"/>
        </w:rPr>
        <w:t>* Poznámka: Malý a střední podnik je vymezen podle definice uvedené v Příloze 1 Nařízení.</w:t>
      </w:r>
    </w:p>
    <w:p w:rsidR="00C8679B" w:rsidRPr="000414DC" w:rsidRDefault="00462819">
      <w:pPr>
        <w:widowControl w:val="0"/>
        <w:spacing w:line="240" w:lineRule="auto"/>
        <w:rPr>
          <w:sz w:val="16"/>
          <w:szCs w:val="20"/>
        </w:rPr>
      </w:pPr>
      <w:r w:rsidRPr="000414DC">
        <w:rPr>
          <w:sz w:val="16"/>
          <w:szCs w:val="20"/>
        </w:rPr>
        <w:t>** Uvedená intenzita podpory je určena pro neekonomické činnosti výzkumných organizací.</w:t>
      </w:r>
    </w:p>
    <w:p w:rsidR="00C8679B" w:rsidRPr="000414DC" w:rsidRDefault="00462819">
      <w:pPr>
        <w:widowControl w:val="0"/>
        <w:spacing w:before="4" w:line="250" w:lineRule="auto"/>
        <w:ind w:right="652"/>
        <w:rPr>
          <w:b/>
          <w:sz w:val="14"/>
          <w:szCs w:val="18"/>
        </w:rPr>
      </w:pPr>
      <w:r w:rsidRPr="000414DC">
        <w:rPr>
          <w:sz w:val="18"/>
          <w:szCs w:val="21"/>
          <w:vertAlign w:val="superscript"/>
        </w:rPr>
        <w:t>1)</w:t>
      </w:r>
      <w:r w:rsidR="000414DC" w:rsidRPr="000414DC">
        <w:rPr>
          <w:sz w:val="18"/>
          <w:szCs w:val="21"/>
          <w:vertAlign w:val="superscript"/>
        </w:rPr>
        <w:t xml:space="preserve"> </w:t>
      </w:r>
      <w:r w:rsidRPr="000414DC">
        <w:rPr>
          <w:sz w:val="16"/>
          <w:szCs w:val="20"/>
        </w:rPr>
        <w:t xml:space="preserve">Při respektování omezení nejvyšší povolené intenzity podpory na projekt, která bude stanovena individuálně </w:t>
      </w:r>
      <w:r w:rsidR="000414DC">
        <w:rPr>
          <w:sz w:val="16"/>
          <w:szCs w:val="20"/>
        </w:rPr>
        <w:br/>
      </w:r>
      <w:r w:rsidRPr="000414DC">
        <w:rPr>
          <w:sz w:val="16"/>
          <w:szCs w:val="20"/>
        </w:rPr>
        <w:t>pro každou veřejnou soutěž</w:t>
      </w:r>
      <w:r w:rsidRPr="000414DC">
        <w:rPr>
          <w:sz w:val="18"/>
        </w:rPr>
        <w:t>.</w:t>
      </w:r>
    </w:p>
    <w:p w:rsidR="00C8679B" w:rsidRPr="000414DC" w:rsidRDefault="00462819">
      <w:pPr>
        <w:widowControl w:val="0"/>
        <w:pBdr>
          <w:top w:val="nil"/>
          <w:left w:val="nil"/>
          <w:bottom w:val="nil"/>
          <w:right w:val="nil"/>
          <w:between w:val="nil"/>
        </w:pBdr>
        <w:rPr>
          <w:b/>
          <w:color w:val="000000"/>
          <w:sz w:val="14"/>
          <w:szCs w:val="18"/>
        </w:rPr>
      </w:pPr>
      <w:r w:rsidRPr="000414DC">
        <w:rPr>
          <w:b/>
          <w:color w:val="000000"/>
          <w:sz w:val="14"/>
          <w:szCs w:val="18"/>
        </w:rPr>
        <w:t xml:space="preserve">Zdroj: Nařízení </w:t>
      </w:r>
    </w:p>
    <w:p w:rsidR="00C8679B" w:rsidRDefault="00462819" w:rsidP="00AF2BC2">
      <w:pPr>
        <w:widowControl w:val="0"/>
        <w:pBdr>
          <w:top w:val="nil"/>
          <w:left w:val="nil"/>
          <w:bottom w:val="nil"/>
          <w:right w:val="nil"/>
          <w:between w:val="nil"/>
        </w:pBdr>
        <w:spacing w:before="240" w:after="240"/>
        <w:rPr>
          <w:color w:val="000000"/>
        </w:rPr>
      </w:pPr>
      <w:r>
        <w:rPr>
          <w:color w:val="000000"/>
        </w:rPr>
        <w:t xml:space="preserve">11. PŘÍJEMCI PODPORY </w:t>
      </w:r>
    </w:p>
    <w:p w:rsidR="00C8679B" w:rsidRDefault="00462819">
      <w:pPr>
        <w:widowControl w:val="0"/>
        <w:pBdr>
          <w:top w:val="nil"/>
          <w:left w:val="nil"/>
          <w:bottom w:val="nil"/>
          <w:right w:val="nil"/>
          <w:between w:val="nil"/>
        </w:pBdr>
        <w:jc w:val="both"/>
        <w:rPr>
          <w:color w:val="000000"/>
        </w:rPr>
      </w:pPr>
      <w:r>
        <w:rPr>
          <w:color w:val="000000"/>
        </w:rPr>
        <w:t xml:space="preserve">Příjemci podpory na projekt podle zákona o podpoře výzkumu, experimentálního vývoje a inovací a Nařízení mohou být: </w:t>
      </w:r>
    </w:p>
    <w:p w:rsidR="00C8679B" w:rsidRDefault="00462819" w:rsidP="00AF2BC2">
      <w:pPr>
        <w:widowControl w:val="0"/>
        <w:pBdr>
          <w:top w:val="nil"/>
          <w:left w:val="nil"/>
          <w:bottom w:val="nil"/>
          <w:right w:val="nil"/>
          <w:between w:val="nil"/>
        </w:pBdr>
        <w:spacing w:before="120"/>
        <w:jc w:val="both"/>
        <w:rPr>
          <w:color w:val="000000"/>
        </w:rPr>
      </w:pPr>
      <w:r>
        <w:rPr>
          <w:b/>
          <w:color w:val="000000"/>
        </w:rPr>
        <w:t xml:space="preserve">Organizace pro výzkum a šíření znalostí (dále jen „výzkumné organizace“) </w:t>
      </w:r>
      <w:r>
        <w:rPr>
          <w:color w:val="000000"/>
        </w:rPr>
        <w:t xml:space="preserve">– subjekty, </w:t>
      </w:r>
      <w:r>
        <w:rPr>
          <w:color w:val="000000"/>
        </w:rPr>
        <w:br/>
        <w:t xml:space="preserve">které splňují definici výzkumné organizace podle čl. 2 odst. 83 Nařízení, a které řeší projekt samostatně nebo ve spolupráci s dalšími účastníky, a prokáží schopnost projekt spolufinancovat z neveřejných prostředků, ve výjimečných a zdůvodněných případech definovaných v zadávací dokumentaci příslušné veřejné soutěže spolufinancovat projekt rovněž z dalších veřejných zdrojů. </w:t>
      </w:r>
    </w:p>
    <w:p w:rsidR="00C8679B" w:rsidRDefault="00462819" w:rsidP="00AF2BC2">
      <w:pPr>
        <w:widowControl w:val="0"/>
        <w:pBdr>
          <w:top w:val="nil"/>
          <w:left w:val="nil"/>
          <w:bottom w:val="nil"/>
          <w:right w:val="nil"/>
          <w:between w:val="nil"/>
        </w:pBdr>
        <w:spacing w:before="120"/>
        <w:jc w:val="both"/>
        <w:rPr>
          <w:color w:val="000000"/>
        </w:rPr>
      </w:pPr>
      <w:r>
        <w:rPr>
          <w:b/>
          <w:color w:val="000000"/>
        </w:rPr>
        <w:t xml:space="preserve">Podniky </w:t>
      </w:r>
      <w:r>
        <w:rPr>
          <w:color w:val="000000"/>
        </w:rPr>
        <w:t xml:space="preserve">– právnické i fyzické osoby, které podle Přílohy 1 Nařízení vykonávají hospodářskou činnost a které řeší projekt samostatně nebo ve spolupráci s dalšími účastníky a prokáží schopnost projekt spolufinancovat z neveřejných prostředků. </w:t>
      </w:r>
    </w:p>
    <w:p w:rsidR="00C8679B" w:rsidRDefault="00462819" w:rsidP="00AF2BC2">
      <w:pPr>
        <w:widowControl w:val="0"/>
        <w:pBdr>
          <w:top w:val="nil"/>
          <w:left w:val="nil"/>
          <w:bottom w:val="nil"/>
          <w:right w:val="nil"/>
          <w:between w:val="nil"/>
        </w:pBdr>
        <w:spacing w:before="120"/>
        <w:jc w:val="both"/>
        <w:rPr>
          <w:color w:val="000000"/>
        </w:rPr>
      </w:pPr>
      <w:r>
        <w:rPr>
          <w:color w:val="000000"/>
        </w:rPr>
        <w:t xml:space="preserve">Posouzení, zda uchazeč naplňuje definiční znaky výzkumné organizace podle Nařízení, </w:t>
      </w:r>
      <w:r w:rsidR="000414DC">
        <w:rPr>
          <w:color w:val="000000"/>
        </w:rPr>
        <w:br/>
      </w:r>
      <w:r>
        <w:rPr>
          <w:color w:val="000000"/>
        </w:rPr>
        <w:t xml:space="preserve">bude poskytovatel provádět u každého uchazeče individuálně při hodnocení návrhu projektu, </w:t>
      </w:r>
      <w:r w:rsidR="000414DC">
        <w:rPr>
          <w:color w:val="000000"/>
        </w:rPr>
        <w:br/>
      </w:r>
      <w:r>
        <w:rPr>
          <w:color w:val="000000"/>
        </w:rPr>
        <w:t xml:space="preserve">v průběhu řešení projektu a po jeho ukončení. Kontrola splnění definice výzkumné organizace podle Nařízení bude provedena na základě předložení stanov, zřizovací či zakládací listiny daného uchazeče či dalšího účastníka, prokázání oddělené účetní evidence pro hospodářskou </w:t>
      </w:r>
      <w:r>
        <w:rPr>
          <w:color w:val="000000"/>
        </w:rPr>
        <w:br/>
        <w:t xml:space="preserve">a </w:t>
      </w:r>
      <w:proofErr w:type="spellStart"/>
      <w:r>
        <w:rPr>
          <w:color w:val="000000"/>
        </w:rPr>
        <w:t>nehospodářskou</w:t>
      </w:r>
      <w:proofErr w:type="spellEnd"/>
      <w:r>
        <w:rPr>
          <w:color w:val="000000"/>
        </w:rPr>
        <w:t xml:space="preserve"> činnost a ověření, zda není poskytován přednostní přístup k výsledkům </w:t>
      </w:r>
      <w:r>
        <w:rPr>
          <w:color w:val="000000"/>
        </w:rPr>
        <w:br/>
        <w:t xml:space="preserve">či výzkumným kapacitám (a to nejen ve vztahu k předmětnému projektu). </w:t>
      </w:r>
    </w:p>
    <w:p w:rsidR="00C8679B" w:rsidRDefault="00462819" w:rsidP="00AF2BC2">
      <w:pPr>
        <w:widowControl w:val="0"/>
        <w:pBdr>
          <w:top w:val="nil"/>
          <w:left w:val="nil"/>
          <w:bottom w:val="nil"/>
          <w:right w:val="nil"/>
          <w:between w:val="nil"/>
        </w:pBdr>
        <w:spacing w:before="480" w:after="240"/>
        <w:rPr>
          <w:color w:val="000000"/>
          <w:sz w:val="24"/>
          <w:szCs w:val="24"/>
        </w:rPr>
      </w:pPr>
      <w:r>
        <w:rPr>
          <w:color w:val="000000"/>
        </w:rPr>
        <w:lastRenderedPageBreak/>
        <w:t xml:space="preserve">12. </w:t>
      </w:r>
      <w:r>
        <w:rPr>
          <w:color w:val="000000"/>
          <w:sz w:val="24"/>
          <w:szCs w:val="24"/>
        </w:rPr>
        <w:t xml:space="preserve">PODMÍNKY POSKYTNUTÍ PODPORY </w:t>
      </w:r>
    </w:p>
    <w:p w:rsidR="00C8679B" w:rsidRDefault="00462819" w:rsidP="000414DC">
      <w:pPr>
        <w:pStyle w:val="Odstavecseseznamem"/>
        <w:widowControl w:val="0"/>
        <w:numPr>
          <w:ilvl w:val="0"/>
          <w:numId w:val="3"/>
        </w:numPr>
        <w:pBdr>
          <w:top w:val="nil"/>
          <w:left w:val="nil"/>
          <w:bottom w:val="nil"/>
          <w:right w:val="nil"/>
          <w:between w:val="nil"/>
        </w:pBdr>
      </w:pPr>
      <w:r w:rsidRPr="000414DC">
        <w:rPr>
          <w:color w:val="000000"/>
        </w:rPr>
        <w:t xml:space="preserve">Řešitelský tým je nejméně čtyřčlenný (tj. tři </w:t>
      </w:r>
      <w:proofErr w:type="gramStart"/>
      <w:r w:rsidRPr="000414DC">
        <w:rPr>
          <w:color w:val="000000"/>
        </w:rPr>
        <w:t>studenti</w:t>
      </w:r>
      <w:proofErr w:type="gramEnd"/>
      <w:r w:rsidRPr="000414DC">
        <w:rPr>
          <w:color w:val="000000"/>
        </w:rPr>
        <w:t xml:space="preserve"> resp. mladí výzkumní pracovníci </w:t>
      </w:r>
      <w:r w:rsidRPr="000414DC">
        <w:rPr>
          <w:color w:val="000000"/>
        </w:rPr>
        <w:br/>
        <w:t xml:space="preserve">a mentor/mentorka). </w:t>
      </w:r>
    </w:p>
    <w:p w:rsidR="00C8679B" w:rsidRPr="000414DC" w:rsidRDefault="00462819" w:rsidP="000414DC">
      <w:pPr>
        <w:pStyle w:val="Odstavecseseznamem"/>
        <w:widowControl w:val="0"/>
        <w:numPr>
          <w:ilvl w:val="0"/>
          <w:numId w:val="3"/>
        </w:numPr>
        <w:pBdr>
          <w:top w:val="nil"/>
          <w:left w:val="nil"/>
          <w:bottom w:val="nil"/>
          <w:right w:val="nil"/>
          <w:between w:val="nil"/>
        </w:pBdr>
        <w:rPr>
          <w:i/>
          <w:color w:val="666666"/>
        </w:rPr>
      </w:pPr>
      <w:r w:rsidRPr="000414DC">
        <w:rPr>
          <w:color w:val="000000"/>
        </w:rPr>
        <w:t xml:space="preserve">Členové řešitelského týmu jsou zaměstnanci uchazeče nebo se jimi po udělení podpory stanou. </w:t>
      </w:r>
    </w:p>
    <w:p w:rsidR="00C8679B" w:rsidRPr="000414DC" w:rsidRDefault="00462819" w:rsidP="000414DC">
      <w:pPr>
        <w:pStyle w:val="Odstavecseseznamem"/>
        <w:widowControl w:val="0"/>
        <w:numPr>
          <w:ilvl w:val="0"/>
          <w:numId w:val="3"/>
        </w:numPr>
        <w:pBdr>
          <w:top w:val="nil"/>
          <w:left w:val="nil"/>
          <w:bottom w:val="nil"/>
          <w:right w:val="nil"/>
          <w:between w:val="nil"/>
        </w:pBdr>
        <w:ind w:right="-311"/>
        <w:jc w:val="both"/>
        <w:rPr>
          <w:color w:val="000000"/>
        </w:rPr>
      </w:pPr>
      <w:r w:rsidRPr="000414DC">
        <w:rPr>
          <w:color w:val="000000"/>
        </w:rPr>
        <w:t>Vedoucím řešitelského týmu může být pouze student nebo mladý výzkumný pracovník,</w:t>
      </w:r>
      <w:r w:rsidR="00A22BFD" w:rsidRPr="000414DC">
        <w:rPr>
          <w:color w:val="000000"/>
        </w:rPr>
        <w:t xml:space="preserve"> </w:t>
      </w:r>
      <w:r w:rsidR="00A22BFD" w:rsidRPr="000414DC">
        <w:rPr>
          <w:color w:val="000000"/>
        </w:rPr>
        <w:br/>
      </w:r>
      <w:r w:rsidRPr="000414DC">
        <w:rPr>
          <w:color w:val="000000"/>
        </w:rPr>
        <w:t xml:space="preserve">který k datu ukončení soutěžní lhůty dosáhne věku nejvýše 35 let včetně. V zadávací dokumentaci budou stanoveny podmínky zamezující diskriminaci osob pobývajících </w:t>
      </w:r>
      <w:r w:rsidR="000414DC">
        <w:rPr>
          <w:color w:val="000000"/>
        </w:rPr>
        <w:br/>
      </w:r>
      <w:r w:rsidRPr="000414DC">
        <w:rPr>
          <w:color w:val="000000"/>
        </w:rPr>
        <w:t xml:space="preserve">na mateřské nebo rodičovské dovolené, osob pečujících o nezletilé děti, osob, které prodělaly dlouhodobou </w:t>
      </w:r>
      <w:proofErr w:type="gramStart"/>
      <w:r w:rsidRPr="000414DC">
        <w:rPr>
          <w:color w:val="000000"/>
        </w:rPr>
        <w:t>nemoc,</w:t>
      </w:r>
      <w:proofErr w:type="gramEnd"/>
      <w:r w:rsidRPr="000414DC">
        <w:rPr>
          <w:color w:val="000000"/>
        </w:rPr>
        <w:t xml:space="preserve"> atd.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33"/>
        <w:ind w:right="-311"/>
        <w:jc w:val="both"/>
        <w:rPr>
          <w:color w:val="000000"/>
        </w:rPr>
      </w:pPr>
      <w:r w:rsidRPr="000414DC">
        <w:rPr>
          <w:color w:val="000000"/>
        </w:rPr>
        <w:t xml:space="preserve">Členem řešitelského týmu může být pouze student nebo mladý výzkumný pracovník, </w:t>
      </w:r>
      <w:r w:rsidR="000414DC">
        <w:rPr>
          <w:color w:val="000000"/>
        </w:rPr>
        <w:br/>
      </w:r>
      <w:r w:rsidRPr="000414DC">
        <w:rPr>
          <w:color w:val="000000"/>
        </w:rPr>
        <w:t xml:space="preserve">který k datu ukončení soutěžní lhůty dosáhne věku nejvýše 35 let včetně. V zadávací dokumentaci k příslušné veřejné soutěži budou specifikovány podmínky zamezující diskriminaci osob pobývajících na mateřské nebo rodičovské dovolené, osob pečujících </w:t>
      </w:r>
      <w:r w:rsidR="000414DC">
        <w:rPr>
          <w:color w:val="000000"/>
        </w:rPr>
        <w:br/>
      </w:r>
      <w:r w:rsidRPr="000414DC">
        <w:rPr>
          <w:color w:val="000000"/>
        </w:rPr>
        <w:t xml:space="preserve">o nezletilé děti, osob, které prodělaly dlouhodobou nemoc atd.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9"/>
        <w:ind w:right="-311"/>
        <w:jc w:val="both"/>
        <w:rPr>
          <w:color w:val="000000"/>
        </w:rPr>
      </w:pPr>
      <w:r w:rsidRPr="000414DC">
        <w:rPr>
          <w:color w:val="000000"/>
        </w:rPr>
        <w:t xml:space="preserve">Součástí řešitelského týmu je mentor/mentorka s odpovídajícími zkušenostmi z akademické a/nebo aplikační sféry. </w:t>
      </w:r>
    </w:p>
    <w:p w:rsidR="00C8679B" w:rsidRPr="000414DC" w:rsidRDefault="00462819" w:rsidP="000414DC">
      <w:pPr>
        <w:pStyle w:val="Odstavecseseznamem"/>
        <w:widowControl w:val="0"/>
        <w:numPr>
          <w:ilvl w:val="0"/>
          <w:numId w:val="3"/>
        </w:numPr>
        <w:pBdr>
          <w:top w:val="nil"/>
          <w:left w:val="nil"/>
          <w:bottom w:val="nil"/>
          <w:right w:val="nil"/>
          <w:between w:val="nil"/>
        </w:pBdr>
        <w:spacing w:before="33"/>
        <w:ind w:right="-311"/>
        <w:jc w:val="both"/>
        <w:rPr>
          <w:color w:val="000000"/>
        </w:rPr>
      </w:pPr>
      <w:r w:rsidRPr="000414DC">
        <w:rPr>
          <w:color w:val="000000"/>
        </w:rPr>
        <w:t xml:space="preserve">Příjemci budou povinni prokázat spolupráci v oblasti řešení projektu s aplikačním partnerem </w:t>
      </w:r>
      <w:r w:rsidR="00DE5ED1" w:rsidRPr="000414DC">
        <w:rPr>
          <w:color w:val="000000"/>
        </w:rPr>
        <w:br/>
      </w:r>
      <w:r w:rsidRPr="000414DC">
        <w:rPr>
          <w:color w:val="000000"/>
        </w:rPr>
        <w:t xml:space="preserve">nebo se zahraniční institucí s propracovaným systémem komercializace, a to dle specifikace v zadávací dokumentaci. </w:t>
      </w:r>
    </w:p>
    <w:p w:rsidR="00C8679B" w:rsidRDefault="00462819">
      <w:pPr>
        <w:widowControl w:val="0"/>
        <w:pBdr>
          <w:top w:val="nil"/>
          <w:left w:val="nil"/>
          <w:bottom w:val="nil"/>
          <w:right w:val="nil"/>
          <w:between w:val="nil"/>
        </w:pBdr>
        <w:spacing w:before="508"/>
        <w:ind w:left="-307" w:right="3998"/>
        <w:rPr>
          <w:color w:val="000000"/>
          <w:sz w:val="24"/>
          <w:szCs w:val="24"/>
        </w:rPr>
      </w:pPr>
      <w:r>
        <w:rPr>
          <w:color w:val="000000"/>
        </w:rPr>
        <w:t xml:space="preserve">13. </w:t>
      </w:r>
      <w:r>
        <w:rPr>
          <w:color w:val="000000"/>
          <w:sz w:val="24"/>
          <w:szCs w:val="24"/>
        </w:rPr>
        <w:t xml:space="preserve">ZPŮSOBILOST UCHAZEČŮ O PODPORU </w:t>
      </w:r>
    </w:p>
    <w:p w:rsidR="00C8679B" w:rsidRDefault="00462819">
      <w:pPr>
        <w:widowControl w:val="0"/>
        <w:pBdr>
          <w:top w:val="nil"/>
          <w:left w:val="nil"/>
          <w:bottom w:val="nil"/>
          <w:right w:val="nil"/>
          <w:between w:val="nil"/>
        </w:pBdr>
        <w:spacing w:before="158"/>
        <w:ind w:left="-307" w:right="-307"/>
        <w:jc w:val="both"/>
        <w:rPr>
          <w:color w:val="000000"/>
        </w:rPr>
      </w:pPr>
      <w:r>
        <w:rPr>
          <w:color w:val="000000"/>
        </w:rPr>
        <w:t xml:space="preserve">Podporu na projekt realizovaný v programu mohou získat pouze ti uchazeči, kteří splňují podmínky způsobilosti dané § 18 zákona o podpoře výzkumu, experimentálního vývoje a inovací. Uchází-li </w:t>
      </w:r>
      <w:r w:rsidR="00192EEA">
        <w:rPr>
          <w:color w:val="000000"/>
        </w:rPr>
        <w:br/>
      </w:r>
      <w:r>
        <w:rPr>
          <w:color w:val="000000"/>
        </w:rPr>
        <w:t xml:space="preserve">se o řešení jednoho projektu společně více uchazečů, vztahuje se povinnost prokázat svoji způsobilost </w:t>
      </w:r>
      <w:r>
        <w:rPr>
          <w:color w:val="000000"/>
        </w:rPr>
        <w:br/>
        <w:t xml:space="preserve">na všechny tyto uchazeče. Způsobilost prokazuje uchazeč doklady dle zákona o podpoře výzkumu, experimentálního vývoje a inovací způsobem stanoveným poskytovatelem v zadávací dokumentaci. </w:t>
      </w:r>
    </w:p>
    <w:p w:rsidR="00C8679B" w:rsidRDefault="00462819">
      <w:pPr>
        <w:widowControl w:val="0"/>
        <w:pBdr>
          <w:top w:val="nil"/>
          <w:left w:val="nil"/>
          <w:bottom w:val="nil"/>
          <w:right w:val="nil"/>
          <w:between w:val="nil"/>
        </w:pBdr>
        <w:spacing w:before="268"/>
        <w:ind w:left="-307" w:right="4795"/>
        <w:rPr>
          <w:color w:val="000000"/>
          <w:sz w:val="24"/>
          <w:szCs w:val="24"/>
        </w:rPr>
      </w:pPr>
      <w:r>
        <w:rPr>
          <w:color w:val="000000"/>
        </w:rPr>
        <w:t xml:space="preserve">14. </w:t>
      </w:r>
      <w:r>
        <w:rPr>
          <w:color w:val="000000"/>
          <w:sz w:val="24"/>
          <w:szCs w:val="24"/>
        </w:rPr>
        <w:t xml:space="preserve">ZPŮSOBILÉ A UZNANÉ NÁKLADY </w:t>
      </w:r>
    </w:p>
    <w:p w:rsidR="00C8679B" w:rsidRDefault="00462819">
      <w:pPr>
        <w:widowControl w:val="0"/>
        <w:pBdr>
          <w:top w:val="nil"/>
          <w:left w:val="nil"/>
          <w:bottom w:val="nil"/>
          <w:right w:val="nil"/>
          <w:between w:val="nil"/>
        </w:pBdr>
        <w:spacing w:before="158"/>
        <w:ind w:left="-307" w:right="-307"/>
        <w:jc w:val="both"/>
        <w:rPr>
          <w:color w:val="000000"/>
        </w:rPr>
      </w:pPr>
      <w:r>
        <w:rPr>
          <w:color w:val="000000"/>
        </w:rPr>
        <w:t xml:space="preserve">Podpora bude poskytována na uznané náklady projektu, tj. na ty způsobilé náklady, které poskytovatel schválí a které jsou </w:t>
      </w:r>
      <w:r>
        <w:t>o</w:t>
      </w:r>
      <w:r>
        <w:rPr>
          <w:color w:val="000000"/>
        </w:rPr>
        <w:t xml:space="preserve">důvodněné. Uchazeč může jako způsobilé náklady navrhnout náklady vymezené v souladu se zákonem o podpoře výzkumu, experimentálního vývoje a inovací a Nařízením. Způsobilé náklady na výzkumné a vývojové projekty musí být podle čl. 25 odst. 3 Nařízení přiděleny na konkrétní kategorie výzkumu a vývoje a v tomto programu je tvoří: </w:t>
      </w:r>
    </w:p>
    <w:p w:rsidR="00C8679B" w:rsidRDefault="00462819" w:rsidP="00192EEA">
      <w:pPr>
        <w:widowControl w:val="0"/>
        <w:pBdr>
          <w:top w:val="nil"/>
          <w:left w:val="nil"/>
          <w:bottom w:val="nil"/>
          <w:right w:val="nil"/>
          <w:between w:val="nil"/>
        </w:pBdr>
        <w:spacing w:before="148"/>
        <w:ind w:left="-307" w:right="-307"/>
        <w:rPr>
          <w:color w:val="000000"/>
        </w:rPr>
      </w:pPr>
      <w:r>
        <w:rPr>
          <w:color w:val="000000"/>
        </w:rPr>
        <w:t xml:space="preserve">a) osobní náklady: výzkumní pracovníci, technici a ostatní podpůrný personál v rozsahu nezbytném pro účely projektu;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b) náklady na nástroje a vybavení v rozsahu a po dobu, kdy jsou využívány pro účely projektu. </w:t>
      </w:r>
      <w:r w:rsidR="00192EEA">
        <w:rPr>
          <w:color w:val="000000"/>
        </w:rPr>
        <w:br/>
      </w:r>
      <w:r>
        <w:rPr>
          <w:color w:val="000000"/>
        </w:rPr>
        <w:t xml:space="preserve">Jestliže nejsou tyto nástroje a vybavení používány v rámci projektu po celou dobu své životnosti, </w:t>
      </w:r>
      <w:r w:rsidR="00A22BFD">
        <w:rPr>
          <w:color w:val="000000"/>
        </w:rPr>
        <w:br/>
      </w:r>
      <w:r>
        <w:rPr>
          <w:color w:val="000000"/>
        </w:rPr>
        <w:t xml:space="preserve">jsou za způsobilé náklady považovány pouze odpisy za dobu trvání projektu vypočítané </w:t>
      </w:r>
      <w:r w:rsidR="00192EEA">
        <w:rPr>
          <w:color w:val="000000"/>
        </w:rPr>
        <w:br/>
      </w:r>
      <w:r>
        <w:rPr>
          <w:color w:val="000000"/>
        </w:rPr>
        <w:t xml:space="preserve">na základě všeobecně uznávaných účetních zásad;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lastRenderedPageBreak/>
        <w:t xml:space="preserve">c) náklady na smluvní výzkum, poznatky a patenty zakoupené nebo pořízené v rámci licence z vnějších zdrojů za obvyklých tržních podmínek a rovněž náklady na poradenské a rovnocenné služby využité výlučně pro účely projektu; </w:t>
      </w:r>
    </w:p>
    <w:p w:rsidR="00C8679B" w:rsidRDefault="00462819" w:rsidP="00192EEA">
      <w:pPr>
        <w:widowControl w:val="0"/>
        <w:pBdr>
          <w:top w:val="nil"/>
          <w:left w:val="nil"/>
          <w:bottom w:val="nil"/>
          <w:right w:val="nil"/>
          <w:between w:val="nil"/>
        </w:pBdr>
        <w:spacing w:before="153"/>
        <w:ind w:left="-307" w:right="-307"/>
        <w:rPr>
          <w:color w:val="000000"/>
        </w:rPr>
      </w:pPr>
      <w:r>
        <w:rPr>
          <w:color w:val="000000"/>
        </w:rPr>
        <w:t xml:space="preserve">d) dodatečné režijní a ostatní provozní náklady včetně nákladů na materiál, dodávky a podobné výrobky, které vznikly bezprostředně v důsledku projektu. </w:t>
      </w:r>
    </w:p>
    <w:p w:rsidR="00C8679B" w:rsidRDefault="00462819">
      <w:pPr>
        <w:widowControl w:val="0"/>
        <w:pBdr>
          <w:top w:val="nil"/>
          <w:left w:val="nil"/>
          <w:bottom w:val="nil"/>
          <w:right w:val="nil"/>
          <w:between w:val="nil"/>
        </w:pBdr>
        <w:spacing w:before="312"/>
        <w:ind w:left="-307" w:right="-311"/>
        <w:rPr>
          <w:color w:val="000000"/>
        </w:rPr>
      </w:pPr>
      <w:r>
        <w:rPr>
          <w:color w:val="000000"/>
        </w:rPr>
        <w:t xml:space="preserve">Bližší specifikace způsobilých nákladů bude součástí zadávací dokumentace k příslušné veřejné soutěži. </w:t>
      </w:r>
    </w:p>
    <w:p w:rsidR="00C8679B" w:rsidRDefault="00462819" w:rsidP="00AF2BC2">
      <w:pPr>
        <w:widowControl w:val="0"/>
        <w:pBdr>
          <w:top w:val="nil"/>
          <w:left w:val="nil"/>
          <w:bottom w:val="nil"/>
          <w:right w:val="nil"/>
          <w:between w:val="nil"/>
        </w:pBdr>
        <w:spacing w:before="240"/>
        <w:ind w:left="-306" w:right="369"/>
        <w:rPr>
          <w:color w:val="000000"/>
          <w:sz w:val="24"/>
          <w:szCs w:val="24"/>
        </w:rPr>
      </w:pPr>
      <w:r>
        <w:rPr>
          <w:color w:val="000000"/>
        </w:rPr>
        <w:t xml:space="preserve">15. </w:t>
      </w:r>
      <w:r>
        <w:rPr>
          <w:color w:val="000000"/>
          <w:sz w:val="24"/>
          <w:szCs w:val="24"/>
        </w:rPr>
        <w:t xml:space="preserve">SROVNÁNÍ SOUČASNÉHO STAVU V ČESKÉ REPUBLICE A V ZAHRANIČÍ </w:t>
      </w:r>
    </w:p>
    <w:p w:rsidR="00C8679B" w:rsidRDefault="00462819">
      <w:pPr>
        <w:widowControl w:val="0"/>
        <w:pBdr>
          <w:top w:val="nil"/>
          <w:left w:val="nil"/>
          <w:bottom w:val="nil"/>
          <w:right w:val="nil"/>
          <w:between w:val="nil"/>
        </w:pBdr>
        <w:spacing w:before="158"/>
        <w:ind w:left="-307" w:right="-316"/>
        <w:jc w:val="both"/>
        <w:rPr>
          <w:color w:val="000000"/>
        </w:rPr>
      </w:pPr>
      <w:r>
        <w:rPr>
          <w:color w:val="000000"/>
        </w:rPr>
        <w:t xml:space="preserve">V České republice je spolupráce v aplikovaném výzkumu mezi výzkumnými organizacemi a aplikační sférou podporována např. v programech TA ČR, kde většina podpořených projektů je realizována </w:t>
      </w:r>
      <w:r>
        <w:rPr>
          <w:color w:val="000000"/>
        </w:rPr>
        <w:br/>
        <w:t>ve spolupráci subjektů z výzkumné a aplikační sféry. Aspekt zapojení mladých výzkumníků je zase akcentován ve skupině grantových projektů Grantové agentury České republiky (GA ČR) „Juniorské granty“, která byla schválena usnesením vlády ze dne 11. 9. 2013 č. 694 a v roce 2014 byla vyhlášena první veřejná soutěž; skupina grantových projektů je však zaměřena na projekty základního výzkumu. Navržena byla na základě zkušeností s programem „</w:t>
      </w:r>
      <w:proofErr w:type="spellStart"/>
      <w:r>
        <w:rPr>
          <w:color w:val="000000"/>
        </w:rPr>
        <w:t>Starting</w:t>
      </w:r>
      <w:proofErr w:type="spellEnd"/>
      <w:r>
        <w:rPr>
          <w:color w:val="000000"/>
        </w:rPr>
        <w:t xml:space="preserve"> </w:t>
      </w:r>
      <w:proofErr w:type="spellStart"/>
      <w:r>
        <w:rPr>
          <w:color w:val="000000"/>
        </w:rPr>
        <w:t>Grants</w:t>
      </w:r>
      <w:proofErr w:type="spellEnd"/>
      <w:r>
        <w:rPr>
          <w:color w:val="000000"/>
        </w:rPr>
        <w:t xml:space="preserve">“ Evropské výzkumné rady (ERC). „Juniorské granty“ GA ČR mají vést k vytvoření nových vědeckých skupin vedených mladými vědeckými pracovníky a délka řešení grantů je stanovena na 36 měsíců. Podmínkou pro vedoucího skupiny je věk nejvýše 35 let včetně v době podání návrhu projektu (toto platí i pro ostatní členy týmu), uplynutí nejvýše 8 let od udělení titulu Ph.D., alespoň 6 měsíční stáž v zahraničí a prokázání excelence (např. publikací v prestižních mezinárodních časopisech). Do věkové podmínky se nezapočítává doba strávená </w:t>
      </w:r>
      <w:r>
        <w:rPr>
          <w:color w:val="000000"/>
        </w:rPr>
        <w:br/>
        <w:t xml:space="preserve">na mateřské či rodičovské dovolené. </w:t>
      </w:r>
    </w:p>
    <w:p w:rsidR="00C8679B" w:rsidRDefault="00462819">
      <w:pPr>
        <w:widowControl w:val="0"/>
        <w:pBdr>
          <w:top w:val="nil"/>
          <w:left w:val="nil"/>
          <w:bottom w:val="nil"/>
          <w:right w:val="nil"/>
          <w:between w:val="nil"/>
        </w:pBdr>
        <w:spacing w:before="153"/>
        <w:ind w:left="-307" w:right="-311"/>
        <w:jc w:val="both"/>
        <w:rPr>
          <w:color w:val="000000"/>
        </w:rPr>
      </w:pPr>
      <w:r>
        <w:rPr>
          <w:color w:val="000000"/>
        </w:rPr>
        <w:t xml:space="preserve">Jako příklad dotačních nástrojů zaměřených obecně na podporu spolupráce výzkumného (akademického) a podnikového sektoru v inovačně úspěšných zemích EU lze uvést německý program </w:t>
      </w:r>
      <w:proofErr w:type="spellStart"/>
      <w:r>
        <w:rPr>
          <w:color w:val="000000"/>
        </w:rPr>
        <w:t>Zentrales</w:t>
      </w:r>
      <w:proofErr w:type="spellEnd"/>
      <w:r>
        <w:rPr>
          <w:color w:val="000000"/>
        </w:rPr>
        <w:t xml:space="preserve"> </w:t>
      </w:r>
      <w:proofErr w:type="spellStart"/>
      <w:r>
        <w:rPr>
          <w:color w:val="000000"/>
        </w:rPr>
        <w:t>Innovationsprogramm</w:t>
      </w:r>
      <w:proofErr w:type="spellEnd"/>
      <w:r>
        <w:rPr>
          <w:color w:val="000000"/>
        </w:rPr>
        <w:t xml:space="preserve"> </w:t>
      </w:r>
      <w:proofErr w:type="spellStart"/>
      <w:r>
        <w:rPr>
          <w:color w:val="000000"/>
        </w:rPr>
        <w:t>Mittelstand</w:t>
      </w:r>
      <w:proofErr w:type="spellEnd"/>
      <w:r>
        <w:rPr>
          <w:color w:val="000000"/>
        </w:rPr>
        <w:t xml:space="preserve"> (ZIM-KOOP KF / VP) nebo britská schémata </w:t>
      </w:r>
      <w:proofErr w:type="spellStart"/>
      <w:r>
        <w:rPr>
          <w:color w:val="000000"/>
        </w:rPr>
        <w:t>Industrial</w:t>
      </w:r>
      <w:proofErr w:type="spellEnd"/>
      <w:r>
        <w:rPr>
          <w:color w:val="000000"/>
        </w:rPr>
        <w:t xml:space="preserve"> </w:t>
      </w:r>
      <w:proofErr w:type="spellStart"/>
      <w:r>
        <w:rPr>
          <w:color w:val="000000"/>
        </w:rPr>
        <w:t>Partnership</w:t>
      </w:r>
      <w:proofErr w:type="spellEnd"/>
      <w:r>
        <w:rPr>
          <w:color w:val="000000"/>
        </w:rPr>
        <w:t xml:space="preserve"> </w:t>
      </w:r>
      <w:proofErr w:type="spellStart"/>
      <w:r>
        <w:rPr>
          <w:color w:val="000000"/>
        </w:rPr>
        <w:t>Awards</w:t>
      </w:r>
      <w:proofErr w:type="spellEnd"/>
      <w:r>
        <w:rPr>
          <w:color w:val="000000"/>
        </w:rPr>
        <w:t xml:space="preserve"> (</w:t>
      </w:r>
      <w:proofErr w:type="spellStart"/>
      <w:r>
        <w:rPr>
          <w:color w:val="000000"/>
        </w:rPr>
        <w:t>IPAs</w:t>
      </w:r>
      <w:proofErr w:type="spellEnd"/>
      <w:r>
        <w:rPr>
          <w:color w:val="000000"/>
        </w:rPr>
        <w:t xml:space="preserve">) a </w:t>
      </w:r>
      <w:proofErr w:type="spellStart"/>
      <w:r>
        <w:rPr>
          <w:color w:val="000000"/>
        </w:rPr>
        <w:t>Collaborative</w:t>
      </w:r>
      <w:proofErr w:type="spellEnd"/>
      <w:r>
        <w:rPr>
          <w:color w:val="000000"/>
        </w:rPr>
        <w:t xml:space="preserve"> R&amp;D </w:t>
      </w:r>
      <w:proofErr w:type="spellStart"/>
      <w:r>
        <w:rPr>
          <w:color w:val="000000"/>
        </w:rPr>
        <w:t>Programmes</w:t>
      </w:r>
      <w:proofErr w:type="spellEnd"/>
      <w:r>
        <w:rPr>
          <w:color w:val="000000"/>
        </w:rPr>
        <w:t xml:space="preserve"> (CR&amp;D). Zmíněné programy se liší v řadě parametrů – omezením či neomezením škály podporovaných technologických oborů, formou zapojení podnikového partnera (veřejné prostředky získává jen akademický subjekt a podnik přidává minimální stanovený podíl na nákladech či jiné zdroje nebo jdou veřejné prostředky i účastníkům z řad podniků), časovým omezením či neomezením příjmu žádostí, způsobem hodnocení (např. kooperativní projekty jsou proti standardním projektům u téže agentury bonifikovány), hledání partnera je ponecháno </w:t>
      </w:r>
      <w:r>
        <w:rPr>
          <w:color w:val="000000"/>
        </w:rPr>
        <w:br/>
        <w:t xml:space="preserve">na žadatelích (u CR&amp;D však poskytovatel pomáhá prostřednictvím svého webu vyhledávání vhodných partnerů) atd. Shodnými rysy jsou naopak např. silnější důraz na komerční potenciál předpokládaných výsledků a formální smluvní zakotvení způsobu managementu a rozdělení práv duševního vlastnictví </w:t>
      </w:r>
      <w:r>
        <w:rPr>
          <w:color w:val="000000"/>
        </w:rPr>
        <w:br/>
        <w:t xml:space="preserve">k předpokládaným výsledkům projektu mezi partnery. </w:t>
      </w:r>
    </w:p>
    <w:p w:rsidR="00C8679B" w:rsidRDefault="00462819">
      <w:pPr>
        <w:widowControl w:val="0"/>
        <w:pBdr>
          <w:top w:val="nil"/>
          <w:left w:val="nil"/>
          <w:bottom w:val="nil"/>
          <w:right w:val="nil"/>
          <w:between w:val="nil"/>
        </w:pBdr>
        <w:spacing w:before="148"/>
        <w:ind w:left="-307" w:right="-311"/>
        <w:jc w:val="both"/>
        <w:rPr>
          <w:color w:val="000000"/>
        </w:rPr>
      </w:pPr>
      <w:r>
        <w:rPr>
          <w:color w:val="000000"/>
        </w:rPr>
        <w:t xml:space="preserve">Granty jsou v zahraničí rovněž udělovány studentům, kteří na částečný úvazek řeší výzkumné projekty pro potřeby firem s využitím zařízení těchto firem, čímž je podporována jejich zaměstnatelnost </w:t>
      </w:r>
      <w:r>
        <w:rPr>
          <w:color w:val="000000"/>
        </w:rPr>
        <w:br/>
        <w:t xml:space="preserve">po ukončení studia a zároveň jsou posilovány vztahy mezi podnikovým sektorem a univerzitami. Příkladem pro posluchače doktorských studijních programů mohou být následující programy: </w:t>
      </w:r>
      <w:proofErr w:type="spellStart"/>
      <w:r>
        <w:rPr>
          <w:color w:val="000000"/>
        </w:rPr>
        <w:t>Industrial</w:t>
      </w:r>
      <w:proofErr w:type="spellEnd"/>
      <w:r>
        <w:rPr>
          <w:color w:val="000000"/>
        </w:rPr>
        <w:t xml:space="preserve"> Thesis Support </w:t>
      </w:r>
      <w:proofErr w:type="spellStart"/>
      <w:r>
        <w:rPr>
          <w:color w:val="000000"/>
        </w:rPr>
        <w:t>Programme</w:t>
      </w:r>
      <w:proofErr w:type="spellEnd"/>
      <w:r>
        <w:rPr>
          <w:color w:val="000000"/>
        </w:rPr>
        <w:t xml:space="preserve"> (Turecko), </w:t>
      </w:r>
      <w:proofErr w:type="spellStart"/>
      <w:r>
        <w:rPr>
          <w:color w:val="000000"/>
        </w:rPr>
        <w:t>ErhvervsPHD-ordningen</w:t>
      </w:r>
      <w:proofErr w:type="spellEnd"/>
      <w:r>
        <w:rPr>
          <w:color w:val="000000"/>
        </w:rPr>
        <w:t xml:space="preserve"> (</w:t>
      </w:r>
      <w:proofErr w:type="spellStart"/>
      <w:r>
        <w:rPr>
          <w:color w:val="000000"/>
        </w:rPr>
        <w:t>Industrial</w:t>
      </w:r>
      <w:proofErr w:type="spellEnd"/>
      <w:r>
        <w:rPr>
          <w:color w:val="000000"/>
        </w:rPr>
        <w:t xml:space="preserve"> PhD </w:t>
      </w:r>
      <w:proofErr w:type="spellStart"/>
      <w:r>
        <w:rPr>
          <w:color w:val="000000"/>
        </w:rPr>
        <w:t>Programme</w:t>
      </w:r>
      <w:proofErr w:type="spellEnd"/>
      <w:r>
        <w:rPr>
          <w:color w:val="000000"/>
        </w:rPr>
        <w:t xml:space="preserve">) (Dánsko), </w:t>
      </w:r>
      <w:proofErr w:type="spellStart"/>
      <w:r>
        <w:rPr>
          <w:color w:val="000000"/>
        </w:rPr>
        <w:t>Industrial</w:t>
      </w:r>
      <w:proofErr w:type="spellEnd"/>
      <w:r>
        <w:rPr>
          <w:color w:val="000000"/>
        </w:rPr>
        <w:t xml:space="preserve"> CASE </w:t>
      </w:r>
      <w:proofErr w:type="spellStart"/>
      <w:r>
        <w:rPr>
          <w:color w:val="000000"/>
        </w:rPr>
        <w:t>Competitions</w:t>
      </w:r>
      <w:proofErr w:type="spellEnd"/>
      <w:r>
        <w:rPr>
          <w:color w:val="000000"/>
        </w:rPr>
        <w:t xml:space="preserve"> (Velká Británie), </w:t>
      </w:r>
      <w:proofErr w:type="spellStart"/>
      <w:r>
        <w:rPr>
          <w:color w:val="000000"/>
        </w:rPr>
        <w:t>Naerings</w:t>
      </w:r>
      <w:proofErr w:type="spellEnd"/>
      <w:r>
        <w:rPr>
          <w:color w:val="000000"/>
        </w:rPr>
        <w:t xml:space="preserve"> PhD (Norsko), </w:t>
      </w:r>
      <w:proofErr w:type="spellStart"/>
      <w:r>
        <w:rPr>
          <w:color w:val="000000"/>
        </w:rPr>
        <w:t>Industrial</w:t>
      </w:r>
      <w:proofErr w:type="spellEnd"/>
      <w:r>
        <w:rPr>
          <w:color w:val="000000"/>
        </w:rPr>
        <w:t xml:space="preserve"> </w:t>
      </w:r>
      <w:proofErr w:type="spellStart"/>
      <w:r>
        <w:rPr>
          <w:color w:val="000000"/>
        </w:rPr>
        <w:t>Postgraduate</w:t>
      </w:r>
      <w:proofErr w:type="spellEnd"/>
      <w:r>
        <w:rPr>
          <w:color w:val="000000"/>
        </w:rPr>
        <w:t xml:space="preserve"> </w:t>
      </w:r>
      <w:proofErr w:type="spellStart"/>
      <w:r>
        <w:rPr>
          <w:color w:val="000000"/>
        </w:rPr>
        <w:lastRenderedPageBreak/>
        <w:t>Programmes</w:t>
      </w:r>
      <w:proofErr w:type="spellEnd"/>
      <w:r>
        <w:rPr>
          <w:color w:val="000000"/>
        </w:rPr>
        <w:t xml:space="preserve"> (Singapur). O prostředky v těchto programech nežádají jednotliví studenti, ale jejich vysoké školy, které projekty v podnicích (těm jsou hrazeny např. mzdové náklady) následně monitorují. Podobně jako u podpory podnikové a akademické výzkumné sféry obecně, </w:t>
      </w:r>
      <w:r w:rsidR="00DE5ED1">
        <w:rPr>
          <w:color w:val="000000"/>
        </w:rPr>
        <w:br/>
      </w:r>
      <w:r>
        <w:rPr>
          <w:color w:val="000000"/>
        </w:rPr>
        <w:t>také u studentských/</w:t>
      </w:r>
      <w:proofErr w:type="spellStart"/>
      <w:r>
        <w:rPr>
          <w:color w:val="000000"/>
        </w:rPr>
        <w:t>postdoktorských</w:t>
      </w:r>
      <w:proofErr w:type="spellEnd"/>
      <w:r>
        <w:rPr>
          <w:color w:val="000000"/>
        </w:rPr>
        <w:t xml:space="preserve"> programů je kladen důraz na ošetření práv k případným výsledkům projektů. </w:t>
      </w:r>
    </w:p>
    <w:p w:rsidR="00C8679B" w:rsidRDefault="00462819">
      <w:pPr>
        <w:widowControl w:val="0"/>
        <w:pBdr>
          <w:top w:val="nil"/>
          <w:left w:val="nil"/>
          <w:bottom w:val="nil"/>
          <w:right w:val="nil"/>
          <w:between w:val="nil"/>
        </w:pBdr>
        <w:spacing w:before="153"/>
        <w:ind w:left="-307" w:right="-316"/>
        <w:jc w:val="both"/>
        <w:rPr>
          <w:color w:val="000000"/>
        </w:rPr>
      </w:pPr>
      <w:r>
        <w:rPr>
          <w:color w:val="000000"/>
        </w:rPr>
        <w:t xml:space="preserve">Bez úlohy vysokých škol jako prostředníků fungují programy pro různé stupně studentů (magisterského či doktorského studia, ale také </w:t>
      </w:r>
      <w:proofErr w:type="spellStart"/>
      <w:r>
        <w:rPr>
          <w:color w:val="000000"/>
        </w:rPr>
        <w:t>postdoktorandy</w:t>
      </w:r>
      <w:proofErr w:type="spellEnd"/>
      <w:r>
        <w:rPr>
          <w:color w:val="000000"/>
        </w:rPr>
        <w:t xml:space="preserve">) např. v Kanadě, USA či Velké Británii – </w:t>
      </w:r>
      <w:proofErr w:type="spellStart"/>
      <w:r>
        <w:rPr>
          <w:color w:val="000000"/>
        </w:rPr>
        <w:t>Industrial</w:t>
      </w:r>
      <w:proofErr w:type="spellEnd"/>
      <w:r>
        <w:rPr>
          <w:color w:val="000000"/>
        </w:rPr>
        <w:t xml:space="preserve"> R&amp;D </w:t>
      </w:r>
      <w:proofErr w:type="spellStart"/>
      <w:r>
        <w:rPr>
          <w:color w:val="000000"/>
        </w:rPr>
        <w:t>Internship</w:t>
      </w:r>
      <w:proofErr w:type="spellEnd"/>
      <w:r>
        <w:rPr>
          <w:color w:val="000000"/>
        </w:rPr>
        <w:t xml:space="preserve"> </w:t>
      </w:r>
      <w:proofErr w:type="spellStart"/>
      <w:r>
        <w:rPr>
          <w:color w:val="000000"/>
        </w:rPr>
        <w:t>Programme</w:t>
      </w:r>
      <w:proofErr w:type="spellEnd"/>
      <w:r>
        <w:rPr>
          <w:color w:val="000000"/>
        </w:rPr>
        <w:t xml:space="preserve">, Virginia </w:t>
      </w:r>
      <w:proofErr w:type="spellStart"/>
      <w:r>
        <w:rPr>
          <w:color w:val="000000"/>
        </w:rPr>
        <w:t>Commonwealth</w:t>
      </w:r>
      <w:proofErr w:type="spellEnd"/>
      <w:r>
        <w:rPr>
          <w:color w:val="000000"/>
        </w:rPr>
        <w:t xml:space="preserve"> STEM </w:t>
      </w:r>
      <w:proofErr w:type="spellStart"/>
      <w:r>
        <w:rPr>
          <w:color w:val="000000"/>
        </w:rPr>
        <w:t>Industry</w:t>
      </w:r>
      <w:proofErr w:type="spellEnd"/>
      <w:r>
        <w:rPr>
          <w:color w:val="000000"/>
        </w:rPr>
        <w:t xml:space="preserve"> </w:t>
      </w:r>
      <w:proofErr w:type="spellStart"/>
      <w:r>
        <w:rPr>
          <w:color w:val="000000"/>
        </w:rPr>
        <w:t>Internship</w:t>
      </w:r>
      <w:proofErr w:type="spellEnd"/>
      <w:r>
        <w:rPr>
          <w:color w:val="000000"/>
        </w:rPr>
        <w:t xml:space="preserve"> Program, </w:t>
      </w:r>
      <w:proofErr w:type="spellStart"/>
      <w:r>
        <w:rPr>
          <w:color w:val="000000"/>
        </w:rPr>
        <w:t>Research</w:t>
      </w:r>
      <w:proofErr w:type="spellEnd"/>
      <w:r>
        <w:rPr>
          <w:color w:val="000000"/>
        </w:rPr>
        <w:t xml:space="preserve"> </w:t>
      </w:r>
      <w:proofErr w:type="spellStart"/>
      <w:r>
        <w:rPr>
          <w:color w:val="000000"/>
        </w:rPr>
        <w:t>Experience</w:t>
      </w:r>
      <w:proofErr w:type="spellEnd"/>
      <w:r>
        <w:rPr>
          <w:color w:val="000000"/>
        </w:rPr>
        <w:t xml:space="preserve"> </w:t>
      </w:r>
      <w:proofErr w:type="spellStart"/>
      <w:r>
        <w:rPr>
          <w:color w:val="000000"/>
        </w:rPr>
        <w:t>Placement</w:t>
      </w:r>
      <w:proofErr w:type="spellEnd"/>
      <w:r>
        <w:rPr>
          <w:color w:val="000000"/>
        </w:rPr>
        <w:t xml:space="preserve"> &amp; Professional </w:t>
      </w:r>
      <w:proofErr w:type="spellStart"/>
      <w:r>
        <w:rPr>
          <w:color w:val="000000"/>
        </w:rPr>
        <w:t>Internships</w:t>
      </w:r>
      <w:proofErr w:type="spellEnd"/>
      <w:r>
        <w:rPr>
          <w:color w:val="000000"/>
        </w:rPr>
        <w:t xml:space="preserve"> </w:t>
      </w:r>
      <w:proofErr w:type="spellStart"/>
      <w:r>
        <w:rPr>
          <w:color w:val="000000"/>
        </w:rPr>
        <w:t>for</w:t>
      </w:r>
      <w:proofErr w:type="spellEnd"/>
      <w:r>
        <w:rPr>
          <w:color w:val="000000"/>
        </w:rPr>
        <w:t xml:space="preserve"> PhD </w:t>
      </w:r>
      <w:proofErr w:type="spellStart"/>
      <w:r>
        <w:rPr>
          <w:color w:val="000000"/>
        </w:rPr>
        <w:t>Students</w:t>
      </w:r>
      <w:proofErr w:type="spellEnd"/>
      <w:r>
        <w:rPr>
          <w:color w:val="000000"/>
        </w:rPr>
        <w:t xml:space="preserve">. Stáže ve firemních </w:t>
      </w:r>
      <w:proofErr w:type="spellStart"/>
      <w:r>
        <w:rPr>
          <w:color w:val="000000"/>
        </w:rPr>
        <w:t>VaV</w:t>
      </w:r>
      <w:proofErr w:type="spellEnd"/>
      <w:r>
        <w:rPr>
          <w:color w:val="000000"/>
        </w:rPr>
        <w:t xml:space="preserve"> odděleních mohou být i např. jen </w:t>
      </w:r>
      <w:proofErr w:type="gramStart"/>
      <w:r>
        <w:rPr>
          <w:color w:val="000000"/>
        </w:rPr>
        <w:t>3-měsíční</w:t>
      </w:r>
      <w:proofErr w:type="gramEnd"/>
      <w:r>
        <w:rPr>
          <w:color w:val="000000"/>
        </w:rPr>
        <w:t xml:space="preserve"> (přes letní prázdniny), jsou však pro studenty placené a navíc studenti získají praktické zkušenosti či dokonce najdou budoucího zaměstnavatele. Tím, kdo vybírá konkrétní studenty pro jednotlivé pozice, je však podnik, nikoliv vysoká škola. Programy podporující mladé talentované vědce/výzkumníky existují také v podobě nevázané na spolupráci s podniky.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 xml:space="preserve">Mezi zahraničními příklady lze nalézt také programy zaměřené specificky na podporu osamostatnění vědců, aby se mohli věnovat vlastním výzkumným tématům (obdobně jako v „Juniorských grantech“ </w:t>
      </w:r>
      <w:r>
        <w:rPr>
          <w:color w:val="000000"/>
        </w:rPr>
        <w:br/>
        <w:t xml:space="preserve">GA ČR) – např. </w:t>
      </w:r>
      <w:proofErr w:type="spellStart"/>
      <w:r>
        <w:rPr>
          <w:color w:val="000000"/>
        </w:rPr>
        <w:t>Starting</w:t>
      </w:r>
      <w:proofErr w:type="spellEnd"/>
      <w:r>
        <w:rPr>
          <w:color w:val="000000"/>
        </w:rPr>
        <w:t xml:space="preserve"> </w:t>
      </w:r>
      <w:proofErr w:type="spellStart"/>
      <w:r>
        <w:rPr>
          <w:color w:val="000000"/>
        </w:rPr>
        <w:t>Investigator</w:t>
      </w:r>
      <w:proofErr w:type="spellEnd"/>
      <w:r>
        <w:rPr>
          <w:color w:val="000000"/>
        </w:rPr>
        <w:t xml:space="preserve"> </w:t>
      </w:r>
      <w:proofErr w:type="spellStart"/>
      <w:r>
        <w:rPr>
          <w:color w:val="000000"/>
        </w:rPr>
        <w:t>Research</w:t>
      </w:r>
      <w:proofErr w:type="spellEnd"/>
      <w:r>
        <w:rPr>
          <w:color w:val="000000"/>
        </w:rPr>
        <w:t xml:space="preserve"> Grant (Irsko), </w:t>
      </w:r>
      <w:proofErr w:type="spellStart"/>
      <w:r>
        <w:rPr>
          <w:color w:val="000000"/>
        </w:rPr>
        <w:t>Starting</w:t>
      </w:r>
      <w:proofErr w:type="spellEnd"/>
      <w:r>
        <w:rPr>
          <w:color w:val="000000"/>
        </w:rPr>
        <w:t xml:space="preserve"> </w:t>
      </w:r>
      <w:proofErr w:type="spellStart"/>
      <w:r>
        <w:rPr>
          <w:color w:val="000000"/>
        </w:rPr>
        <w:t>Grants</w:t>
      </w:r>
      <w:proofErr w:type="spellEnd"/>
      <w:r>
        <w:rPr>
          <w:color w:val="000000"/>
        </w:rPr>
        <w:t xml:space="preserve"> (Švýcarsko), </w:t>
      </w:r>
      <w:proofErr w:type="spellStart"/>
      <w:r>
        <w:rPr>
          <w:color w:val="000000"/>
        </w:rPr>
        <w:t>First</w:t>
      </w:r>
      <w:proofErr w:type="spellEnd"/>
      <w:r>
        <w:rPr>
          <w:color w:val="000000"/>
        </w:rPr>
        <w:t xml:space="preserve"> Grant </w:t>
      </w:r>
      <w:proofErr w:type="spellStart"/>
      <w:r>
        <w:rPr>
          <w:color w:val="000000"/>
        </w:rPr>
        <w:t>Scheme</w:t>
      </w:r>
      <w:proofErr w:type="spellEnd"/>
      <w:r>
        <w:rPr>
          <w:color w:val="000000"/>
        </w:rPr>
        <w:t xml:space="preserve">, New </w:t>
      </w:r>
      <w:proofErr w:type="spellStart"/>
      <w:r>
        <w:rPr>
          <w:color w:val="000000"/>
        </w:rPr>
        <w:t>Investigator</w:t>
      </w:r>
      <w:proofErr w:type="spellEnd"/>
      <w:r>
        <w:rPr>
          <w:color w:val="000000"/>
        </w:rPr>
        <w:t xml:space="preserve"> </w:t>
      </w:r>
      <w:proofErr w:type="spellStart"/>
      <w:r>
        <w:rPr>
          <w:color w:val="000000"/>
        </w:rPr>
        <w:t>Scheme</w:t>
      </w:r>
      <w:proofErr w:type="spellEnd"/>
      <w:r>
        <w:rPr>
          <w:color w:val="000000"/>
        </w:rPr>
        <w:t xml:space="preserve"> </w:t>
      </w:r>
      <w:proofErr w:type="spellStart"/>
      <w:r>
        <w:rPr>
          <w:color w:val="000000"/>
        </w:rPr>
        <w:t>of</w:t>
      </w:r>
      <w:proofErr w:type="spellEnd"/>
      <w:r>
        <w:rPr>
          <w:color w:val="000000"/>
        </w:rPr>
        <w:t xml:space="preserve"> Biotechnology and </w:t>
      </w:r>
      <w:proofErr w:type="spellStart"/>
      <w:r>
        <w:rPr>
          <w:color w:val="000000"/>
        </w:rPr>
        <w:t>Biological</w:t>
      </w:r>
      <w:proofErr w:type="spellEnd"/>
      <w:r>
        <w:rPr>
          <w:color w:val="000000"/>
        </w:rPr>
        <w:t xml:space="preserve"> </w:t>
      </w:r>
      <w:proofErr w:type="spellStart"/>
      <w:r>
        <w:rPr>
          <w:color w:val="000000"/>
        </w:rPr>
        <w:t>Sciences</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Council</w:t>
      </w:r>
      <w:proofErr w:type="spellEnd"/>
      <w:r>
        <w:rPr>
          <w:color w:val="000000"/>
        </w:rPr>
        <w:t xml:space="preserve"> </w:t>
      </w:r>
      <w:r>
        <w:rPr>
          <w:color w:val="000000"/>
        </w:rPr>
        <w:br/>
        <w:t xml:space="preserve">nebo New </w:t>
      </w:r>
      <w:proofErr w:type="spellStart"/>
      <w:r>
        <w:rPr>
          <w:color w:val="000000"/>
        </w:rPr>
        <w:t>Investigator</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Scheme</w:t>
      </w:r>
      <w:proofErr w:type="spellEnd"/>
      <w:r>
        <w:rPr>
          <w:color w:val="000000"/>
        </w:rPr>
        <w:t xml:space="preserve"> </w:t>
      </w:r>
      <w:proofErr w:type="spellStart"/>
      <w:r>
        <w:rPr>
          <w:color w:val="000000"/>
        </w:rPr>
        <w:t>of</w:t>
      </w:r>
      <w:proofErr w:type="spellEnd"/>
      <w:r>
        <w:rPr>
          <w:color w:val="000000"/>
        </w:rPr>
        <w:t xml:space="preserve"> </w:t>
      </w:r>
      <w:proofErr w:type="spellStart"/>
      <w:r>
        <w:rPr>
          <w:color w:val="000000"/>
        </w:rPr>
        <w:t>Medical</w:t>
      </w:r>
      <w:proofErr w:type="spellEnd"/>
      <w:r>
        <w:rPr>
          <w:color w:val="000000"/>
        </w:rPr>
        <w:t xml:space="preserve"> </w:t>
      </w:r>
      <w:proofErr w:type="spellStart"/>
      <w:r>
        <w:rPr>
          <w:color w:val="000000"/>
        </w:rPr>
        <w:t>Research</w:t>
      </w:r>
      <w:proofErr w:type="spellEnd"/>
      <w:r>
        <w:rPr>
          <w:color w:val="000000"/>
        </w:rPr>
        <w:t xml:space="preserve"> </w:t>
      </w:r>
      <w:proofErr w:type="spellStart"/>
      <w:r>
        <w:rPr>
          <w:color w:val="000000"/>
        </w:rPr>
        <w:t>Council</w:t>
      </w:r>
      <w:proofErr w:type="spellEnd"/>
      <w:r>
        <w:rPr>
          <w:color w:val="000000"/>
        </w:rPr>
        <w:t xml:space="preserve"> (všechny tři Velká Británie), New </w:t>
      </w:r>
      <w:proofErr w:type="spellStart"/>
      <w:r>
        <w:rPr>
          <w:color w:val="000000"/>
        </w:rPr>
        <w:t>Investigator</w:t>
      </w:r>
      <w:proofErr w:type="spellEnd"/>
      <w:r>
        <w:rPr>
          <w:color w:val="000000"/>
        </w:rPr>
        <w:t xml:space="preserve"> Grant (Singapur).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Vedle národních programů jednotlivých zemí vycházela příprava programu ZÉTA </w:t>
      </w:r>
      <w:r>
        <w:rPr>
          <w:color w:val="000000"/>
        </w:rPr>
        <w:br/>
        <w:t xml:space="preserve">i z informací/zkušeností týkajících se podpory mladých výzkumníků a genderové vyváženosti </w:t>
      </w:r>
      <w:r>
        <w:rPr>
          <w:color w:val="000000"/>
        </w:rPr>
        <w:br/>
        <w:t xml:space="preserve">v programech EU. Příkladem může být Horizont 2020, který se snaží začlenit genderový rozměr </w:t>
      </w:r>
      <w:r>
        <w:rPr>
          <w:color w:val="000000"/>
        </w:rPr>
        <w:br/>
        <w:t xml:space="preserve">do svých programů a projektů v několika </w:t>
      </w:r>
      <w:proofErr w:type="gramStart"/>
      <w:r>
        <w:rPr>
          <w:color w:val="000000"/>
        </w:rPr>
        <w:t>úrovních - zejména</w:t>
      </w:r>
      <w:proofErr w:type="gramEnd"/>
      <w:r>
        <w:rPr>
          <w:color w:val="000000"/>
        </w:rPr>
        <w:t xml:space="preserve">: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07"/>
        <w:ind w:right="-307"/>
        <w:jc w:val="both"/>
        <w:rPr>
          <w:color w:val="000000"/>
        </w:rPr>
      </w:pPr>
      <w:r w:rsidRPr="00192EEA">
        <w:rPr>
          <w:color w:val="000000"/>
        </w:rPr>
        <w:t xml:space="preserve">Ve výzvách pro podávání návrhů projektů by měli být uchazeči žádáni mj. o popis, jakým způsobem jimi plánovaný výzkum zohledňuje pohlaví a genderové otázky, u některých výzev pak bude genderová dimenze v návrhu projektu hodnocena jako nedílná součást plánovaného výzkumu;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3"/>
        <w:ind w:right="-307"/>
        <w:rPr>
          <w:color w:val="000000"/>
        </w:rPr>
      </w:pPr>
      <w:r w:rsidRPr="00192EEA">
        <w:rPr>
          <w:color w:val="000000"/>
        </w:rPr>
        <w:t xml:space="preserve">Na úrovni výzkumných týmů je podporováno vyvážené zastoupení žen a mužů tím, </w:t>
      </w:r>
      <w:r w:rsidR="00192EEA">
        <w:rPr>
          <w:color w:val="000000"/>
        </w:rPr>
        <w:br/>
      </w:r>
      <w:r w:rsidRPr="00192EEA">
        <w:rPr>
          <w:color w:val="000000"/>
        </w:rPr>
        <w:t xml:space="preserve">že jde o jeden z faktorů řazení projektů v případě jejich stejného bodového ohodnocení; </w:t>
      </w:r>
    </w:p>
    <w:p w:rsidR="00C8679B" w:rsidRPr="00192EEA" w:rsidRDefault="00462819" w:rsidP="00192EEA">
      <w:pPr>
        <w:pStyle w:val="Odstavecseseznamem"/>
        <w:widowControl w:val="0"/>
        <w:numPr>
          <w:ilvl w:val="0"/>
          <w:numId w:val="4"/>
        </w:numPr>
        <w:pBdr>
          <w:top w:val="nil"/>
          <w:left w:val="nil"/>
          <w:bottom w:val="nil"/>
          <w:right w:val="nil"/>
          <w:between w:val="nil"/>
        </w:pBdr>
        <w:spacing w:before="33"/>
        <w:ind w:right="-307"/>
        <w:jc w:val="both"/>
        <w:rPr>
          <w:color w:val="000000"/>
        </w:rPr>
      </w:pPr>
      <w:r w:rsidRPr="00192EEA">
        <w:rPr>
          <w:color w:val="000000"/>
        </w:rPr>
        <w:t xml:space="preserve">Cíl vyváženého zastoupení je sledován také v poradních skupinách programu (alespoň 40% zastoupení každého pohlaví), zároveň by každá skupina měla zahrnovat alespoň jednoho odborníka na genderovou problematiku. </w:t>
      </w:r>
    </w:p>
    <w:p w:rsidR="00C8679B" w:rsidRDefault="00462819">
      <w:pPr>
        <w:widowControl w:val="0"/>
        <w:pBdr>
          <w:top w:val="nil"/>
          <w:left w:val="nil"/>
          <w:bottom w:val="nil"/>
          <w:right w:val="nil"/>
          <w:between w:val="nil"/>
        </w:pBdr>
        <w:spacing w:before="273"/>
        <w:ind w:left="-307" w:right="6494"/>
        <w:rPr>
          <w:color w:val="000000"/>
        </w:rPr>
      </w:pPr>
      <w:r>
        <w:rPr>
          <w:color w:val="000000"/>
        </w:rPr>
        <w:t xml:space="preserve">16. MOTIVAČNÍ ÚČINEK </w:t>
      </w:r>
    </w:p>
    <w:p w:rsidR="00C8679B" w:rsidRDefault="00462819">
      <w:pPr>
        <w:widowControl w:val="0"/>
        <w:pBdr>
          <w:top w:val="nil"/>
          <w:left w:val="nil"/>
          <w:bottom w:val="nil"/>
          <w:right w:val="nil"/>
          <w:between w:val="nil"/>
        </w:pBdr>
        <w:spacing w:before="148"/>
        <w:ind w:left="-307" w:right="-307"/>
        <w:jc w:val="both"/>
        <w:rPr>
          <w:color w:val="000000"/>
        </w:rPr>
      </w:pPr>
      <w:r>
        <w:rPr>
          <w:color w:val="000000"/>
        </w:rPr>
        <w:t xml:space="preserve">Pro naplnění cílů programu a podmínek Nařízení bude TA ČR jako poskytovatel v rámci procesu hodnocení návrhů projektů posuzovat přítomnost motivačního účinku podpory podle čl. 6 Nařízení. Příjemce předloží před zahájením prací na projektu nebo činnosti písemnou žádost o podporu. Žádost o podporu musí splňovat náležitosti podle čl. 6 odst. 2 Nařízení. Pro všechny příjemce platí, že práce na řešení projektu nesmí být zahájeny před podáním návrhu projektu. </w:t>
      </w:r>
    </w:p>
    <w:p w:rsidR="00C8679B" w:rsidRDefault="00462819" w:rsidP="00AF2BC2">
      <w:pPr>
        <w:widowControl w:val="0"/>
        <w:pBdr>
          <w:top w:val="nil"/>
          <w:left w:val="nil"/>
          <w:bottom w:val="nil"/>
          <w:right w:val="nil"/>
          <w:between w:val="nil"/>
        </w:pBdr>
        <w:spacing w:before="600"/>
        <w:ind w:left="-306" w:right="4666"/>
        <w:rPr>
          <w:color w:val="000000"/>
        </w:rPr>
      </w:pPr>
      <w:r>
        <w:rPr>
          <w:color w:val="000000"/>
        </w:rPr>
        <w:lastRenderedPageBreak/>
        <w:t xml:space="preserve">17. OČEKÁVANÉ VÝSLEDKY PROGRAMU </w:t>
      </w:r>
    </w:p>
    <w:p w:rsidR="00C8679B" w:rsidRDefault="00462819">
      <w:pPr>
        <w:widowControl w:val="0"/>
        <w:pBdr>
          <w:top w:val="nil"/>
          <w:left w:val="nil"/>
          <w:bottom w:val="nil"/>
          <w:right w:val="nil"/>
          <w:between w:val="nil"/>
        </w:pBdr>
        <w:spacing w:before="153"/>
        <w:ind w:left="-307" w:right="-302"/>
        <w:rPr>
          <w:color w:val="000000"/>
        </w:rPr>
      </w:pPr>
      <w:r>
        <w:rPr>
          <w:color w:val="000000"/>
        </w:rPr>
        <w:t xml:space="preserve">V tomto programu mohou být podporovány pouze projekty, které předpokládají dosažení alespoň jednoho z následujících druhů výsledků (kategorizace dle rejstříku informací o výsledcích): </w:t>
      </w:r>
    </w:p>
    <w:p w:rsidR="00C8679B" w:rsidRPr="00301BC0" w:rsidRDefault="00462819" w:rsidP="00301BC0">
      <w:pPr>
        <w:spacing w:before="240"/>
      </w:pPr>
      <w:r w:rsidRPr="00301BC0">
        <w:t xml:space="preserve">G – technicky realizované výsledky – prototyp, funkční vzorek; </w:t>
      </w:r>
      <w:r w:rsidRPr="00301BC0">
        <w:br/>
        <w:t xml:space="preserve">Z – poloprovoz, ověřená technologie; </w:t>
      </w:r>
      <w:r w:rsidRPr="00301BC0">
        <w:br/>
        <w:t xml:space="preserve">R – software; </w:t>
      </w:r>
      <w:r w:rsidR="00192EEA" w:rsidRPr="00301BC0">
        <w:br/>
      </w:r>
      <w:r w:rsidRPr="00301BC0">
        <w:t xml:space="preserve">F – průmyslový a užitný vzor; </w:t>
      </w:r>
      <w:r w:rsidRPr="00301BC0">
        <w:br/>
        <w:t xml:space="preserve">N – certifikované metodiky, postupy a specializované mapy s odborným obsahem; </w:t>
      </w:r>
      <w:r w:rsidR="00192EEA" w:rsidRPr="00301BC0">
        <w:br/>
      </w:r>
      <w:proofErr w:type="spellStart"/>
      <w:r w:rsidRPr="00301BC0">
        <w:t>H</w:t>
      </w:r>
      <w:r w:rsidRPr="00301BC0">
        <w:rPr>
          <w:vertAlign w:val="subscript"/>
        </w:rPr>
        <w:t>leg</w:t>
      </w:r>
      <w:proofErr w:type="spellEnd"/>
      <w:r w:rsidRPr="00301BC0">
        <w:t xml:space="preserve"> – výsledky promítnuté do právních předpisů a norem; </w:t>
      </w:r>
      <w:r w:rsidRPr="00301BC0">
        <w:br/>
      </w:r>
      <w:proofErr w:type="spellStart"/>
      <w:r w:rsidRPr="00301BC0">
        <w:t>H</w:t>
      </w:r>
      <w:r w:rsidRPr="00301BC0">
        <w:rPr>
          <w:vertAlign w:val="subscript"/>
        </w:rPr>
        <w:t>neleg</w:t>
      </w:r>
      <w:proofErr w:type="spellEnd"/>
      <w:r w:rsidRPr="00301BC0">
        <w:t xml:space="preserve"> – výsledky promítnuté do směrnic a právních předpisů nelegislativní povahy závazné </w:t>
      </w:r>
      <w:r w:rsidR="00DE5ED1" w:rsidRPr="00301BC0">
        <w:br/>
      </w:r>
      <w:r w:rsidRPr="00301BC0">
        <w:t>pro</w:t>
      </w:r>
      <w:r w:rsidR="00DE5ED1" w:rsidRPr="00301BC0">
        <w:t xml:space="preserve"> </w:t>
      </w:r>
      <w:r w:rsidRPr="00301BC0">
        <w:t xml:space="preserve">kompetenčně příslušný orgán; </w:t>
      </w:r>
      <w:r w:rsidRPr="00301BC0">
        <w:br/>
      </w:r>
      <w:proofErr w:type="spellStart"/>
      <w:r w:rsidRPr="00301BC0">
        <w:t>V</w:t>
      </w:r>
      <w:r w:rsidRPr="00301BC0">
        <w:rPr>
          <w:vertAlign w:val="subscript"/>
        </w:rPr>
        <w:t>souhrn</w:t>
      </w:r>
      <w:proofErr w:type="spellEnd"/>
      <w:r w:rsidRPr="00301BC0">
        <w:t xml:space="preserve"> – souhrnná výzkumná zpráva </w:t>
      </w:r>
      <w:r w:rsidRPr="00301BC0">
        <w:br/>
      </w:r>
      <w:proofErr w:type="gramStart"/>
      <w:r w:rsidRPr="00301BC0">
        <w:t>O - ostatní</w:t>
      </w:r>
      <w:proofErr w:type="gramEnd"/>
      <w:r w:rsidRPr="00301BC0">
        <w:t xml:space="preserve">. </w:t>
      </w:r>
    </w:p>
    <w:p w:rsidR="00301BC0" w:rsidRPr="00301BC0" w:rsidRDefault="00462819" w:rsidP="00301BC0">
      <w:pPr>
        <w:widowControl w:val="0"/>
        <w:pBdr>
          <w:top w:val="nil"/>
          <w:left w:val="nil"/>
          <w:bottom w:val="nil"/>
          <w:right w:val="nil"/>
          <w:between w:val="nil"/>
        </w:pBdr>
        <w:spacing w:before="307"/>
        <w:ind w:left="-24" w:right="-311"/>
        <w:jc w:val="both"/>
        <w:rPr>
          <w:color w:val="000000"/>
        </w:rPr>
      </w:pPr>
      <w:r>
        <w:rPr>
          <w:color w:val="000000"/>
        </w:rPr>
        <w:t xml:space="preserve">Vzhledem ke specifickému zaměření programu však dále existuje celá řada </w:t>
      </w:r>
      <w:r>
        <w:rPr>
          <w:b/>
          <w:color w:val="000000"/>
        </w:rPr>
        <w:t xml:space="preserve">poznatků a dovedností v souladu s §2 </w:t>
      </w:r>
      <w:proofErr w:type="spellStart"/>
      <w:r>
        <w:rPr>
          <w:b/>
          <w:color w:val="000000"/>
        </w:rPr>
        <w:t>odst</w:t>
      </w:r>
      <w:proofErr w:type="spellEnd"/>
      <w:r>
        <w:rPr>
          <w:b/>
          <w:color w:val="000000"/>
        </w:rPr>
        <w:t xml:space="preserve"> 2, písmeno i) </w:t>
      </w:r>
      <w:r>
        <w:rPr>
          <w:color w:val="000000"/>
        </w:rPr>
        <w:t>zákona o podpoře výzkumu, vývoje a inovací, které se očekávají jako výsledky veřejných soutěží</w:t>
      </w:r>
      <w:r>
        <w:rPr>
          <w:b/>
          <w:color w:val="000000"/>
        </w:rPr>
        <w:t xml:space="preserve">. </w:t>
      </w:r>
      <w:r>
        <w:rPr>
          <w:color w:val="000000"/>
        </w:rPr>
        <w:t xml:space="preserve">Z tohoto důvodu bude program hodnocen nejen na základě výstupů ve formě výsledků dle aktuálně platné Metodiky hodnocení výsledků výzkumných organizací </w:t>
      </w:r>
      <w:r w:rsidR="00DE5ED1">
        <w:rPr>
          <w:color w:val="000000"/>
        </w:rPr>
        <w:br/>
      </w:r>
      <w:r>
        <w:rPr>
          <w:color w:val="000000"/>
        </w:rPr>
        <w:t xml:space="preserve">a hodnocení výsledků ukončených programů, ale také podle dosažených poznatků a dovedností, které budou specifikovány v rámci přípravy projektu tohoto typu výzkumu. </w:t>
      </w:r>
    </w:p>
    <w:p w:rsidR="00C8679B" w:rsidRDefault="00462819" w:rsidP="00301BC0">
      <w:pPr>
        <w:widowControl w:val="0"/>
        <w:pBdr>
          <w:top w:val="nil"/>
          <w:left w:val="nil"/>
          <w:bottom w:val="nil"/>
          <w:right w:val="nil"/>
          <w:between w:val="nil"/>
        </w:pBdr>
        <w:spacing w:before="240"/>
        <w:ind w:left="-306" w:right="4837"/>
        <w:rPr>
          <w:color w:val="000000"/>
        </w:rPr>
      </w:pPr>
      <w:r>
        <w:rPr>
          <w:color w:val="000000"/>
        </w:rPr>
        <w:t xml:space="preserve">18. OČEKÁVANÉ PŘÍNOSY PROGRAMU </w:t>
      </w:r>
    </w:p>
    <w:p w:rsidR="00C8679B" w:rsidRDefault="00462819">
      <w:pPr>
        <w:widowControl w:val="0"/>
        <w:pBdr>
          <w:top w:val="nil"/>
          <w:left w:val="nil"/>
          <w:bottom w:val="nil"/>
          <w:right w:val="nil"/>
          <w:between w:val="nil"/>
        </w:pBdr>
        <w:spacing w:before="153"/>
        <w:ind w:left="-307" w:right="5395"/>
        <w:rPr>
          <w:color w:val="000000"/>
        </w:rPr>
      </w:pPr>
      <w:r>
        <w:rPr>
          <w:color w:val="000000"/>
        </w:rPr>
        <w:t xml:space="preserve">Mezi očekávané přínosy programu patří: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07"/>
        <w:ind w:right="-307"/>
        <w:jc w:val="both"/>
        <w:rPr>
          <w:color w:val="000000"/>
        </w:rPr>
      </w:pPr>
      <w:r w:rsidRPr="00192EEA">
        <w:rPr>
          <w:color w:val="000000"/>
        </w:rPr>
        <w:t>Motivace k řešení projektů aplikovaného výzkumu, které jsou navázány na skutečné potřeby aplikační sféry v České republice v rámci vysokoškolských studijních programů</w:t>
      </w:r>
      <w:r w:rsidR="00192EEA">
        <w:rPr>
          <w:color w:val="000000"/>
        </w:rPr>
        <w:br/>
      </w:r>
      <w:r w:rsidRPr="00192EEA">
        <w:rPr>
          <w:color w:val="000000"/>
        </w:rPr>
        <w:t xml:space="preserve">a u mladých výzkumných pracovníků.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07"/>
        <w:rPr>
          <w:color w:val="000000"/>
        </w:rPr>
      </w:pPr>
      <w:r w:rsidRPr="00192EEA">
        <w:rPr>
          <w:color w:val="000000"/>
        </w:rPr>
        <w:t xml:space="preserve">Umožnění maximálního soustředění studentů a mladých výzkumných pracovníků na odbornou práci.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11"/>
        <w:rPr>
          <w:color w:val="000000"/>
        </w:rPr>
      </w:pPr>
      <w:r w:rsidRPr="00192EEA">
        <w:rPr>
          <w:color w:val="000000"/>
        </w:rPr>
        <w:t xml:space="preserve">Dosažení výsledků aplikovaného výzkumu, které pomohou zvýšit konkurenceschopnost České republiky.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849"/>
        <w:rPr>
          <w:color w:val="000000"/>
        </w:rPr>
      </w:pPr>
      <w:r w:rsidRPr="00192EEA">
        <w:rPr>
          <w:color w:val="000000"/>
        </w:rPr>
        <w:t>Lepší využití potenciálu budoucích a začínajících mladých výzkumných</w:t>
      </w:r>
      <w:r w:rsidR="00192EEA">
        <w:rPr>
          <w:color w:val="000000"/>
        </w:rPr>
        <w:t xml:space="preserve"> </w:t>
      </w:r>
      <w:r w:rsidRPr="00192EEA">
        <w:rPr>
          <w:color w:val="000000"/>
        </w:rPr>
        <w:t xml:space="preserve">pracovníků. </w:t>
      </w:r>
    </w:p>
    <w:p w:rsidR="00C8679B" w:rsidRPr="00192EEA" w:rsidRDefault="00462819" w:rsidP="00192EEA">
      <w:pPr>
        <w:pStyle w:val="Odstavecseseznamem"/>
        <w:widowControl w:val="0"/>
        <w:numPr>
          <w:ilvl w:val="0"/>
          <w:numId w:val="5"/>
        </w:numPr>
        <w:pBdr>
          <w:top w:val="nil"/>
          <w:left w:val="nil"/>
          <w:bottom w:val="nil"/>
          <w:right w:val="nil"/>
          <w:between w:val="nil"/>
        </w:pBdr>
        <w:spacing w:before="33"/>
        <w:ind w:right="-302"/>
        <w:rPr>
          <w:color w:val="000000"/>
        </w:rPr>
      </w:pPr>
      <w:r w:rsidRPr="00192EEA">
        <w:rPr>
          <w:color w:val="000000"/>
        </w:rPr>
        <w:t>Podpora nediskriminačních a vyrovnaných příležitostí pro muže a ženy v</w:t>
      </w:r>
      <w:r w:rsidR="00192EEA">
        <w:rPr>
          <w:color w:val="000000"/>
        </w:rPr>
        <w:t> </w:t>
      </w:r>
      <w:r w:rsidRPr="00192EEA">
        <w:rPr>
          <w:color w:val="000000"/>
        </w:rPr>
        <w:t>aplikovaném</w:t>
      </w:r>
      <w:r w:rsidR="00192EEA">
        <w:rPr>
          <w:color w:val="000000"/>
        </w:rPr>
        <w:t xml:space="preserve"> </w:t>
      </w:r>
      <w:r w:rsidRPr="00192EEA">
        <w:rPr>
          <w:color w:val="000000"/>
        </w:rPr>
        <w:t xml:space="preserve">výzkumu v akademické sféře (výzkumné organizace) a aplikační sféře, </w:t>
      </w:r>
    </w:p>
    <w:p w:rsidR="00301BC0" w:rsidRPr="00AF2BC2" w:rsidRDefault="00462819" w:rsidP="00AF2BC2">
      <w:pPr>
        <w:pStyle w:val="Odstavecseseznamem"/>
        <w:widowControl w:val="0"/>
        <w:numPr>
          <w:ilvl w:val="0"/>
          <w:numId w:val="5"/>
        </w:numPr>
        <w:pBdr>
          <w:top w:val="nil"/>
          <w:left w:val="nil"/>
          <w:bottom w:val="nil"/>
          <w:right w:val="nil"/>
          <w:between w:val="nil"/>
        </w:pBdr>
        <w:spacing w:before="33" w:after="1560"/>
        <w:ind w:left="408" w:right="-193" w:hanging="357"/>
        <w:rPr>
          <w:color w:val="000000"/>
        </w:rPr>
      </w:pPr>
      <w:r w:rsidRPr="00192EEA">
        <w:rPr>
          <w:color w:val="000000"/>
        </w:rPr>
        <w:t xml:space="preserve">Podpora spolupráce mezi akademickou sférou (výzkumnými organizacemi) a aplikační sférou. </w:t>
      </w:r>
    </w:p>
    <w:p w:rsidR="00C8679B" w:rsidRDefault="00462819" w:rsidP="00301BC0">
      <w:pPr>
        <w:widowControl w:val="0"/>
        <w:pBdr>
          <w:top w:val="nil"/>
          <w:left w:val="nil"/>
          <w:bottom w:val="nil"/>
          <w:right w:val="nil"/>
          <w:between w:val="nil"/>
        </w:pBdr>
        <w:spacing w:before="240"/>
        <w:ind w:left="-306" w:right="2795"/>
        <w:rPr>
          <w:color w:val="000000"/>
        </w:rPr>
      </w:pPr>
      <w:r>
        <w:rPr>
          <w:color w:val="000000"/>
        </w:rPr>
        <w:lastRenderedPageBreak/>
        <w:t xml:space="preserve">19. ZPŮSOB A KRITÉRIA HODNOCENÍ NÁVRHŮ PROJEKTŮ </w:t>
      </w:r>
    </w:p>
    <w:p w:rsidR="00C8679B" w:rsidRDefault="00462819">
      <w:pPr>
        <w:widowControl w:val="0"/>
        <w:pBdr>
          <w:top w:val="nil"/>
          <w:left w:val="nil"/>
          <w:bottom w:val="nil"/>
          <w:right w:val="nil"/>
          <w:between w:val="nil"/>
        </w:pBdr>
        <w:spacing w:before="153"/>
        <w:ind w:left="-307" w:right="-307"/>
        <w:jc w:val="both"/>
        <w:rPr>
          <w:color w:val="000000"/>
        </w:rPr>
      </w:pPr>
      <w:r>
        <w:rPr>
          <w:color w:val="000000"/>
        </w:rPr>
        <w:t xml:space="preserve">Návrhy projektů budou TA ČR komplexně hodnoceny v souladu se zákonem o podpoře výzkumu, experimentálního vývoje a inovací. Pro hodnocení návrhů projektů přijatých do veřejné soutěže ustaví TA ČR odborný poradní orgán. Každý návrh projektu bude hodnocen nejméně dvěma nezávislými oponenty. Kritéria hodnocení budou zaměřena především na zapojení studentů a mladých výzkumných pracovníků do praxe a míru naplnění Priorit. </w:t>
      </w:r>
    </w:p>
    <w:p w:rsidR="00C8679B" w:rsidRDefault="00462819" w:rsidP="00AF2BC2">
      <w:pPr>
        <w:widowControl w:val="0"/>
        <w:pBdr>
          <w:top w:val="nil"/>
          <w:left w:val="nil"/>
          <w:bottom w:val="nil"/>
          <w:right w:val="nil"/>
          <w:between w:val="nil"/>
        </w:pBdr>
        <w:spacing w:before="240"/>
        <w:ind w:left="-306" w:right="7541"/>
        <w:rPr>
          <w:color w:val="000000"/>
        </w:rPr>
      </w:pPr>
      <w:r>
        <w:rPr>
          <w:color w:val="000000"/>
        </w:rPr>
        <w:t xml:space="preserve">Kritéria hodnocení </w:t>
      </w:r>
    </w:p>
    <w:p w:rsidR="00301BC0" w:rsidRDefault="00462819" w:rsidP="00AF2BC2">
      <w:pPr>
        <w:pStyle w:val="Odstavecseseznamem"/>
        <w:widowControl w:val="0"/>
        <w:numPr>
          <w:ilvl w:val="0"/>
          <w:numId w:val="6"/>
        </w:numPr>
        <w:pBdr>
          <w:top w:val="nil"/>
          <w:left w:val="nil"/>
          <w:bottom w:val="nil"/>
          <w:right w:val="nil"/>
          <w:between w:val="nil"/>
        </w:pBdr>
        <w:spacing w:before="120"/>
        <w:ind w:left="408" w:right="6" w:hanging="357"/>
        <w:rPr>
          <w:color w:val="000000"/>
        </w:rPr>
      </w:pPr>
      <w:r w:rsidRPr="00192EEA">
        <w:rPr>
          <w:color w:val="000000"/>
        </w:rPr>
        <w:t>splnění podmínek veřejné</w:t>
      </w:r>
      <w:r w:rsidR="00301BC0">
        <w:rPr>
          <w:color w:val="000000"/>
        </w:rPr>
        <w:t xml:space="preserve"> </w:t>
      </w:r>
      <w:r w:rsidRPr="00192EEA">
        <w:rPr>
          <w:color w:val="000000"/>
        </w:rPr>
        <w:t xml:space="preserve">soutěže, </w:t>
      </w:r>
    </w:p>
    <w:p w:rsidR="00C8679B" w:rsidRPr="00301BC0" w:rsidRDefault="00462819" w:rsidP="00301BC0">
      <w:pPr>
        <w:pStyle w:val="Odstavecseseznamem"/>
        <w:widowControl w:val="0"/>
        <w:numPr>
          <w:ilvl w:val="0"/>
          <w:numId w:val="6"/>
        </w:numPr>
        <w:pBdr>
          <w:top w:val="nil"/>
          <w:left w:val="nil"/>
          <w:bottom w:val="nil"/>
          <w:right w:val="nil"/>
          <w:between w:val="nil"/>
        </w:pBdr>
        <w:spacing w:before="307"/>
        <w:ind w:right="4"/>
        <w:rPr>
          <w:color w:val="000000"/>
        </w:rPr>
      </w:pPr>
      <w:r w:rsidRPr="00301BC0">
        <w:rPr>
          <w:color w:val="000000"/>
        </w:rPr>
        <w:t>potřebnost</w:t>
      </w:r>
      <w:r w:rsidR="00301BC0" w:rsidRPr="00301BC0">
        <w:rPr>
          <w:color w:val="000000"/>
        </w:rPr>
        <w:t xml:space="preserve"> </w:t>
      </w:r>
      <w:r w:rsidRPr="00301BC0">
        <w:rPr>
          <w:color w:val="000000"/>
        </w:rPr>
        <w:t xml:space="preserve">projektu, </w:t>
      </w:r>
    </w:p>
    <w:p w:rsidR="00C8679B" w:rsidRPr="00192EEA" w:rsidRDefault="00462819" w:rsidP="00301BC0">
      <w:pPr>
        <w:pStyle w:val="Odstavecseseznamem"/>
        <w:widowControl w:val="0"/>
        <w:numPr>
          <w:ilvl w:val="0"/>
          <w:numId w:val="6"/>
        </w:numPr>
        <w:pBdr>
          <w:top w:val="nil"/>
          <w:left w:val="nil"/>
          <w:bottom w:val="nil"/>
          <w:right w:val="nil"/>
          <w:between w:val="nil"/>
        </w:pBdr>
        <w:spacing w:before="33"/>
        <w:ind w:right="3123"/>
        <w:rPr>
          <w:color w:val="000000"/>
        </w:rPr>
      </w:pPr>
      <w:r w:rsidRPr="00192EEA">
        <w:rPr>
          <w:color w:val="000000"/>
        </w:rPr>
        <w:t>očekávaný přínos a kvalita výsledku</w:t>
      </w:r>
      <w:r w:rsidR="00301BC0">
        <w:rPr>
          <w:color w:val="000000"/>
        </w:rPr>
        <w:t xml:space="preserve"> </w:t>
      </w:r>
      <w:r w:rsidRPr="00192EEA">
        <w:rPr>
          <w:color w:val="000000"/>
        </w:rPr>
        <w:t xml:space="preserve">projektu, </w:t>
      </w:r>
    </w:p>
    <w:p w:rsidR="00C8679B" w:rsidRPr="00192EEA" w:rsidRDefault="00462819" w:rsidP="00301BC0">
      <w:pPr>
        <w:pStyle w:val="Odstavecseseznamem"/>
        <w:widowControl w:val="0"/>
        <w:numPr>
          <w:ilvl w:val="0"/>
          <w:numId w:val="6"/>
        </w:numPr>
        <w:pBdr>
          <w:top w:val="nil"/>
          <w:left w:val="nil"/>
          <w:bottom w:val="nil"/>
          <w:right w:val="nil"/>
          <w:between w:val="nil"/>
        </w:pBdr>
        <w:spacing w:before="33"/>
        <w:ind w:right="3264"/>
        <w:rPr>
          <w:color w:val="000000"/>
        </w:rPr>
      </w:pPr>
      <w:r w:rsidRPr="00192EEA">
        <w:rPr>
          <w:color w:val="000000"/>
        </w:rPr>
        <w:t>proveditelnost projektu a postup realizace</w:t>
      </w:r>
      <w:r w:rsidR="00301BC0">
        <w:rPr>
          <w:color w:val="000000"/>
        </w:rPr>
        <w:t xml:space="preserve"> </w:t>
      </w:r>
      <w:r w:rsidRPr="00192EEA">
        <w:rPr>
          <w:color w:val="000000"/>
        </w:rPr>
        <w:t xml:space="preserve">projektu. </w:t>
      </w:r>
    </w:p>
    <w:p w:rsidR="00C8679B" w:rsidRDefault="00462819">
      <w:pPr>
        <w:widowControl w:val="0"/>
        <w:pBdr>
          <w:top w:val="nil"/>
          <w:left w:val="nil"/>
          <w:bottom w:val="nil"/>
          <w:right w:val="nil"/>
          <w:between w:val="nil"/>
        </w:pBdr>
        <w:spacing w:before="427"/>
        <w:ind w:left="-307" w:right="-307"/>
        <w:jc w:val="both"/>
        <w:rPr>
          <w:color w:val="000000"/>
        </w:rPr>
      </w:pPr>
      <w:r>
        <w:rPr>
          <w:color w:val="000000"/>
        </w:rPr>
        <w:t xml:space="preserve">Podrobný způsob hodnocení návrhů projektu, bodové a prahové hodnoty jednotlivých kritérií hodnocení stanoví zadávací dokumentace k příslušné veřejné soutěži. Při hodnocení návrhů projektů budou specifikovány nediskriminační a vyrovnané příležitosti pro muže a ženy (např. genderová vyváženost </w:t>
      </w:r>
      <w:r>
        <w:rPr>
          <w:color w:val="000000"/>
        </w:rPr>
        <w:br/>
        <w:t xml:space="preserve">u složení odborného poradního orgánu a oponentů, </w:t>
      </w:r>
      <w:proofErr w:type="spellStart"/>
      <w:r>
        <w:rPr>
          <w:color w:val="000000"/>
        </w:rPr>
        <w:t>genderově</w:t>
      </w:r>
      <w:proofErr w:type="spellEnd"/>
      <w:r>
        <w:rPr>
          <w:color w:val="000000"/>
        </w:rPr>
        <w:t xml:space="preserve"> anonymní </w:t>
      </w:r>
      <w:proofErr w:type="gramStart"/>
      <w:r>
        <w:rPr>
          <w:color w:val="000000"/>
        </w:rPr>
        <w:t>hodnocení,</w:t>
      </w:r>
      <w:proofErr w:type="gramEnd"/>
      <w:r>
        <w:rPr>
          <w:color w:val="000000"/>
        </w:rPr>
        <w:t xml:space="preserve"> atd.). </w:t>
      </w:r>
    </w:p>
    <w:p w:rsidR="00C8679B" w:rsidRDefault="00462819">
      <w:pPr>
        <w:widowControl w:val="0"/>
        <w:pBdr>
          <w:top w:val="nil"/>
          <w:left w:val="nil"/>
          <w:bottom w:val="nil"/>
          <w:right w:val="nil"/>
          <w:between w:val="nil"/>
        </w:pBdr>
        <w:spacing w:before="273"/>
        <w:ind w:left="-307" w:right="3868"/>
        <w:rPr>
          <w:color w:val="000000"/>
        </w:rPr>
      </w:pPr>
      <w:r>
        <w:rPr>
          <w:color w:val="000000"/>
        </w:rPr>
        <w:t xml:space="preserve">20. PŘEDPOKLÁDANÉ PARAMETRY PROGRAMU </w:t>
      </w:r>
    </w:p>
    <w:p w:rsidR="00C8679B" w:rsidRPr="00301BC0" w:rsidRDefault="00462819" w:rsidP="00301BC0">
      <w:pPr>
        <w:widowControl w:val="0"/>
        <w:pBdr>
          <w:top w:val="nil"/>
          <w:left w:val="nil"/>
          <w:bottom w:val="nil"/>
          <w:right w:val="nil"/>
          <w:between w:val="nil"/>
        </w:pBdr>
        <w:spacing w:before="148"/>
        <w:ind w:left="-307" w:right="-302"/>
        <w:rPr>
          <w:color w:val="000000"/>
        </w:rPr>
      </w:pPr>
      <w:r>
        <w:rPr>
          <w:color w:val="000000"/>
        </w:rPr>
        <w:t xml:space="preserve">Ve vazbě na zaměření programu se očekává průměrná výše podpory na jeden projekt 2 mil. Kč. Vzhledem k celkovému rozpočtu programu se předpokládá nejméně 140 podpořených projektů. </w:t>
      </w:r>
    </w:p>
    <w:p w:rsidR="00C8679B" w:rsidRDefault="00462819">
      <w:pPr>
        <w:widowControl w:val="0"/>
        <w:pBdr>
          <w:top w:val="nil"/>
          <w:left w:val="nil"/>
          <w:bottom w:val="nil"/>
          <w:right w:val="nil"/>
          <w:between w:val="nil"/>
        </w:pBdr>
        <w:spacing w:before="273"/>
        <w:ind w:left="-307" w:right="4675"/>
        <w:rPr>
          <w:color w:val="000000"/>
        </w:rPr>
      </w:pPr>
      <w:r>
        <w:rPr>
          <w:color w:val="000000"/>
        </w:rPr>
        <w:t xml:space="preserve">21. KRITÉRIA SPLNĚNÍ CÍLŮ PROGRAMU </w:t>
      </w:r>
    </w:p>
    <w:p w:rsidR="00C8679B" w:rsidRDefault="00462819" w:rsidP="00DE5ED1">
      <w:pPr>
        <w:widowControl w:val="0"/>
        <w:pBdr>
          <w:top w:val="nil"/>
          <w:left w:val="nil"/>
          <w:bottom w:val="nil"/>
          <w:right w:val="nil"/>
          <w:between w:val="nil"/>
        </w:pBdr>
        <w:spacing w:before="268"/>
        <w:ind w:left="-307" w:right="-311"/>
        <w:jc w:val="both"/>
        <w:rPr>
          <w:color w:val="000000"/>
        </w:rPr>
      </w:pPr>
      <w:r>
        <w:rPr>
          <w:color w:val="000000"/>
        </w:rPr>
        <w:t xml:space="preserve">Dosažení cílů programu bude vyhodnocováno v souladu s Metodikou hodnocení výsledků výzkumných organizací a hodnocení výsledků ukončených programů platnou v době hodnocení programu, případně podmínek stanovených poskytovatelem. Dosažení cílů programu bude vyhodnocováno na základě souboru indikátorů určených pro monitorování průběhu plnění programu a hodnocení jeho celkové výkonnosti a úspěšnosti. Výběr a nastavení indikátorů rovněž respektuje požadavek zajištění </w:t>
      </w:r>
      <w:r>
        <w:rPr>
          <w:color w:val="000000"/>
        </w:rPr>
        <w:br/>
        <w:t xml:space="preserve">a sledování motivačního účinku podpory Nařízení. Indikátory jsou řazeny do kategorií dle své povahy. </w:t>
      </w:r>
    </w:p>
    <w:p w:rsidR="00C8679B" w:rsidRDefault="00462819" w:rsidP="00AF2BC2">
      <w:pPr>
        <w:widowControl w:val="0"/>
        <w:pBdr>
          <w:top w:val="nil"/>
          <w:left w:val="nil"/>
          <w:bottom w:val="nil"/>
          <w:right w:val="nil"/>
          <w:between w:val="nil"/>
        </w:pBdr>
        <w:spacing w:before="3480" w:after="120"/>
        <w:rPr>
          <w:b/>
          <w:color w:val="000000"/>
        </w:rPr>
      </w:pPr>
      <w:r>
        <w:rPr>
          <w:b/>
          <w:color w:val="000000"/>
        </w:rPr>
        <w:lastRenderedPageBreak/>
        <w:t xml:space="preserve">Tabulka č. 21.1: Indikátory </w:t>
      </w:r>
    </w:p>
    <w:tbl>
      <w:tblPr>
        <w:tblStyle w:val="af"/>
        <w:tblW w:w="9856" w:type="dxa"/>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3"/>
        <w:gridCol w:w="1003"/>
      </w:tblGrid>
      <w:tr w:rsidR="00C8679B">
        <w:trPr>
          <w:trHeight w:val="240"/>
        </w:trPr>
        <w:tc>
          <w:tcPr>
            <w:tcW w:w="8853" w:type="dxa"/>
          </w:tcPr>
          <w:p w:rsidR="00C8679B" w:rsidRDefault="00462819">
            <w:pPr>
              <w:widowControl w:val="0"/>
              <w:spacing w:line="240" w:lineRule="auto"/>
              <w:ind w:left="114"/>
              <w:rPr>
                <w:b/>
              </w:rPr>
            </w:pPr>
            <w:r>
              <w:rPr>
                <w:b/>
              </w:rPr>
              <w:t>Indikátor</w:t>
            </w:r>
          </w:p>
        </w:tc>
        <w:tc>
          <w:tcPr>
            <w:tcW w:w="1003" w:type="dxa"/>
          </w:tcPr>
          <w:p w:rsidR="00C8679B" w:rsidRDefault="00462819">
            <w:pPr>
              <w:widowControl w:val="0"/>
              <w:spacing w:line="240" w:lineRule="auto"/>
              <w:ind w:left="115"/>
              <w:rPr>
                <w:b/>
              </w:rPr>
            </w:pPr>
            <w:r>
              <w:rPr>
                <w:b/>
              </w:rPr>
              <w:t>Počet</w:t>
            </w:r>
          </w:p>
        </w:tc>
      </w:tr>
      <w:tr w:rsidR="00C8679B">
        <w:trPr>
          <w:trHeight w:val="260"/>
        </w:trPr>
        <w:tc>
          <w:tcPr>
            <w:tcW w:w="8853" w:type="dxa"/>
          </w:tcPr>
          <w:p w:rsidR="00C8679B" w:rsidRDefault="00462819">
            <w:pPr>
              <w:widowControl w:val="0"/>
              <w:spacing w:before="7" w:line="249" w:lineRule="auto"/>
              <w:ind w:left="114"/>
              <w:rPr>
                <w:b/>
              </w:rPr>
            </w:pPr>
            <w:r>
              <w:rPr>
                <w:b/>
              </w:rPr>
              <w:t>Indikátory realizace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Minimální počet celkem vybraných (podpořených) projektů</w:t>
            </w:r>
          </w:p>
        </w:tc>
        <w:tc>
          <w:tcPr>
            <w:tcW w:w="1003" w:type="dxa"/>
          </w:tcPr>
          <w:p w:rsidR="002B3361" w:rsidRDefault="002B3361" w:rsidP="002B3361">
            <w:pPr>
              <w:widowControl w:val="0"/>
              <w:spacing w:line="240" w:lineRule="auto"/>
              <w:ind w:left="115"/>
            </w:pPr>
            <w:r>
              <w:t xml:space="preserve"> </w:t>
            </w:r>
            <w:del w:id="114" w:author="Jan Lukáš" w:date="2019-09-02T18:40:00Z">
              <w:r w:rsidDel="002B3361">
                <w:delText>140</w:delText>
              </w:r>
            </w:del>
            <w:ins w:id="115" w:author="Jan Lukáš" w:date="2019-09-02T18:40:00Z">
              <w:r>
                <w:t>440</w:t>
              </w:r>
            </w:ins>
          </w:p>
        </w:tc>
      </w:tr>
      <w:tr w:rsidR="00C8679B">
        <w:trPr>
          <w:trHeight w:val="240"/>
        </w:trPr>
        <w:tc>
          <w:tcPr>
            <w:tcW w:w="8853" w:type="dxa"/>
          </w:tcPr>
          <w:p w:rsidR="00C8679B" w:rsidRDefault="00462819">
            <w:pPr>
              <w:widowControl w:val="0"/>
              <w:spacing w:line="240" w:lineRule="auto"/>
              <w:ind w:left="114"/>
            </w:pPr>
            <w:r>
              <w:t>Minimální počet úspěšně ukončených projektů celkem</w:t>
            </w:r>
          </w:p>
        </w:tc>
        <w:tc>
          <w:tcPr>
            <w:tcW w:w="1003" w:type="dxa"/>
          </w:tcPr>
          <w:p w:rsidR="00C8679B" w:rsidRDefault="002B3361" w:rsidP="002B3361">
            <w:pPr>
              <w:widowControl w:val="0"/>
              <w:spacing w:line="240" w:lineRule="auto"/>
            </w:pPr>
            <w:r>
              <w:t xml:space="preserve">   </w:t>
            </w:r>
            <w:del w:id="116" w:author="Jan Lukáš" w:date="2019-09-02T18:40:00Z">
              <w:r w:rsidDel="002B3361">
                <w:delText>115</w:delText>
              </w:r>
            </w:del>
            <w:ins w:id="117" w:author="Jan Lukáš" w:date="2019-09-02T18:40:00Z">
              <w:r>
                <w:t>352</w:t>
              </w:r>
            </w:ins>
          </w:p>
        </w:tc>
      </w:tr>
      <w:tr w:rsidR="00C8679B">
        <w:trPr>
          <w:trHeight w:val="240"/>
        </w:trPr>
        <w:tc>
          <w:tcPr>
            <w:tcW w:w="8853" w:type="dxa"/>
          </w:tcPr>
          <w:p w:rsidR="00C8679B" w:rsidRDefault="00462819">
            <w:pPr>
              <w:widowControl w:val="0"/>
              <w:spacing w:line="240" w:lineRule="auto"/>
              <w:ind w:left="114"/>
            </w:pPr>
            <w:r>
              <w:t>Minimální podíl úspěšně ukončených projektů celkem</w:t>
            </w:r>
          </w:p>
        </w:tc>
        <w:tc>
          <w:tcPr>
            <w:tcW w:w="1003" w:type="dxa"/>
          </w:tcPr>
          <w:p w:rsidR="00C8679B" w:rsidRDefault="002B3361" w:rsidP="002B3361">
            <w:pPr>
              <w:widowControl w:val="0"/>
              <w:spacing w:line="240" w:lineRule="auto"/>
            </w:pPr>
            <w:r>
              <w:t xml:space="preserve">   80 %</w:t>
            </w:r>
          </w:p>
        </w:tc>
      </w:tr>
      <w:tr w:rsidR="00C8679B">
        <w:trPr>
          <w:trHeight w:val="260"/>
        </w:trPr>
        <w:tc>
          <w:tcPr>
            <w:tcW w:w="8853" w:type="dxa"/>
          </w:tcPr>
          <w:p w:rsidR="00C8679B" w:rsidRDefault="00462819">
            <w:pPr>
              <w:widowControl w:val="0"/>
              <w:spacing w:before="7" w:line="249" w:lineRule="auto"/>
              <w:ind w:left="114"/>
              <w:rPr>
                <w:b/>
              </w:rPr>
            </w:pPr>
            <w:r>
              <w:rPr>
                <w:b/>
              </w:rPr>
              <w:t>Indikátory výsledků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Minimální počet zavedených poloprovozů a ověřených technologií</w:t>
            </w:r>
          </w:p>
        </w:tc>
        <w:tc>
          <w:tcPr>
            <w:tcW w:w="1003" w:type="dxa"/>
          </w:tcPr>
          <w:p w:rsidR="00C8679B" w:rsidRDefault="002B3361" w:rsidP="002B3361">
            <w:pPr>
              <w:widowControl w:val="0"/>
              <w:spacing w:line="240" w:lineRule="auto"/>
            </w:pPr>
            <w:r>
              <w:t xml:space="preserve">      </w:t>
            </w:r>
            <w:del w:id="118" w:author="Jan Lukáš" w:date="2019-09-02T18:40:00Z">
              <w:r w:rsidDel="002B3361">
                <w:delText>5</w:delText>
              </w:r>
            </w:del>
            <w:ins w:id="119" w:author="Jan Lukáš" w:date="2019-09-02T18:40:00Z">
              <w:r>
                <w:t>75</w:t>
              </w:r>
            </w:ins>
          </w:p>
        </w:tc>
      </w:tr>
      <w:tr w:rsidR="00C8679B">
        <w:trPr>
          <w:trHeight w:val="260"/>
        </w:trPr>
        <w:tc>
          <w:tcPr>
            <w:tcW w:w="8853" w:type="dxa"/>
          </w:tcPr>
          <w:p w:rsidR="00C8679B" w:rsidRDefault="00462819">
            <w:pPr>
              <w:widowControl w:val="0"/>
              <w:spacing w:line="241" w:lineRule="auto"/>
              <w:ind w:left="114"/>
            </w:pPr>
            <w:r>
              <w:t>Minimální počet užitných vzorů a průmyslových vzorů</w:t>
            </w:r>
          </w:p>
        </w:tc>
        <w:tc>
          <w:tcPr>
            <w:tcW w:w="1003" w:type="dxa"/>
          </w:tcPr>
          <w:p w:rsidR="00C8679B" w:rsidRDefault="002B3361" w:rsidP="002B3361">
            <w:pPr>
              <w:widowControl w:val="0"/>
              <w:spacing w:before="2" w:line="240" w:lineRule="auto"/>
            </w:pPr>
            <w:r>
              <w:t xml:space="preserve">     </w:t>
            </w:r>
            <w:del w:id="120" w:author="Jan Lukáš" w:date="2019-09-02T18:40:00Z">
              <w:r w:rsidDel="002B3361">
                <w:delText>15</w:delText>
              </w:r>
            </w:del>
            <w:ins w:id="121" w:author="Jan Lukáš" w:date="2019-09-02T18:40:00Z">
              <w:r>
                <w:t>190</w:t>
              </w:r>
            </w:ins>
          </w:p>
        </w:tc>
      </w:tr>
      <w:tr w:rsidR="00C8679B">
        <w:trPr>
          <w:trHeight w:val="240"/>
        </w:trPr>
        <w:tc>
          <w:tcPr>
            <w:tcW w:w="8853" w:type="dxa"/>
          </w:tcPr>
          <w:p w:rsidR="00C8679B" w:rsidRDefault="00462819">
            <w:pPr>
              <w:widowControl w:val="0"/>
              <w:spacing w:line="240" w:lineRule="auto"/>
              <w:ind w:left="114"/>
            </w:pPr>
            <w:r>
              <w:t>Minimální počet prototypů a funkčních vzorků</w:t>
            </w:r>
          </w:p>
        </w:tc>
        <w:tc>
          <w:tcPr>
            <w:tcW w:w="1003" w:type="dxa"/>
          </w:tcPr>
          <w:p w:rsidR="00C8679B" w:rsidRDefault="002B3361">
            <w:pPr>
              <w:widowControl w:val="0"/>
              <w:spacing w:line="240" w:lineRule="auto"/>
              <w:ind w:left="115"/>
            </w:pPr>
            <w:r>
              <w:t xml:space="preserve">   </w:t>
            </w:r>
            <w:del w:id="122" w:author="Jan Lukáš" w:date="2019-09-02T18:40:00Z">
              <w:r w:rsidDel="002B3361">
                <w:delText>15</w:delText>
              </w:r>
            </w:del>
            <w:ins w:id="123" w:author="Jan Lukáš" w:date="2019-09-02T18:40:00Z">
              <w:r>
                <w:t>295</w:t>
              </w:r>
            </w:ins>
          </w:p>
        </w:tc>
      </w:tr>
      <w:tr w:rsidR="00C8679B">
        <w:trPr>
          <w:trHeight w:val="500"/>
        </w:trPr>
        <w:tc>
          <w:tcPr>
            <w:tcW w:w="8853" w:type="dxa"/>
          </w:tcPr>
          <w:p w:rsidR="00C8679B" w:rsidRDefault="00462819">
            <w:pPr>
              <w:widowControl w:val="0"/>
              <w:spacing w:before="2" w:line="252" w:lineRule="auto"/>
              <w:ind w:left="114" w:right="870"/>
            </w:pPr>
            <w:r>
              <w:t>Minimální počet certifikovaných metodik a postupů včetně specializovaných map s odborným obsahem</w:t>
            </w:r>
          </w:p>
        </w:tc>
        <w:tc>
          <w:tcPr>
            <w:tcW w:w="1003" w:type="dxa"/>
          </w:tcPr>
          <w:p w:rsidR="00C8679B" w:rsidRDefault="002B3361">
            <w:pPr>
              <w:widowControl w:val="0"/>
              <w:spacing w:before="122" w:line="240" w:lineRule="auto"/>
              <w:ind w:left="115"/>
            </w:pPr>
            <w:r>
              <w:t xml:space="preserve">   </w:t>
            </w:r>
            <w:del w:id="124" w:author="Jan Lukáš" w:date="2019-09-02T18:40:00Z">
              <w:r w:rsidDel="002B3361">
                <w:delText>25</w:delText>
              </w:r>
            </w:del>
            <w:ins w:id="125" w:author="Jan Lukáš" w:date="2019-09-02T18:40:00Z">
              <w:r>
                <w:t>150</w:t>
              </w:r>
            </w:ins>
          </w:p>
        </w:tc>
      </w:tr>
      <w:tr w:rsidR="00C8679B">
        <w:trPr>
          <w:trHeight w:val="1000"/>
        </w:trPr>
        <w:tc>
          <w:tcPr>
            <w:tcW w:w="8853" w:type="dxa"/>
          </w:tcPr>
          <w:p w:rsidR="00C8679B" w:rsidRDefault="00462819">
            <w:pPr>
              <w:widowControl w:val="0"/>
              <w:spacing w:line="240" w:lineRule="auto"/>
              <w:ind w:left="114" w:right="649"/>
            </w:pPr>
            <w:r>
              <w:t xml:space="preserve">Minimální počet výsledků promítnutých do právních předpisů a norem, směrnic a předpisů nelegislativní povahy závazných v rámci kompetence příslušného poskytovatele, schválených strategických a koncepčních dokumentů </w:t>
            </w:r>
            <w:proofErr w:type="spellStart"/>
            <w:r>
              <w:t>VaVaI</w:t>
            </w:r>
            <w:proofErr w:type="spellEnd"/>
            <w:r>
              <w:t xml:space="preserve"> orgánů</w:t>
            </w:r>
          </w:p>
          <w:p w:rsidR="00C8679B" w:rsidRDefault="00462819">
            <w:pPr>
              <w:widowControl w:val="0"/>
              <w:spacing w:line="240" w:lineRule="auto"/>
              <w:ind w:left="114"/>
            </w:pPr>
            <w:r>
              <w:t>státní nebo veřejné správy</w:t>
            </w:r>
          </w:p>
        </w:tc>
        <w:tc>
          <w:tcPr>
            <w:tcW w:w="1003" w:type="dxa"/>
          </w:tcPr>
          <w:p w:rsidR="00C8679B" w:rsidRDefault="00C8679B">
            <w:pPr>
              <w:widowControl w:val="0"/>
              <w:spacing w:before="9" w:line="240" w:lineRule="auto"/>
              <w:rPr>
                <w:b/>
                <w:sz w:val="32"/>
                <w:szCs w:val="32"/>
              </w:rPr>
            </w:pPr>
          </w:p>
          <w:p w:rsidR="00C8679B" w:rsidRDefault="002B3361" w:rsidP="002B3361">
            <w:pPr>
              <w:widowControl w:val="0"/>
              <w:spacing w:line="240" w:lineRule="auto"/>
            </w:pPr>
            <w:r>
              <w:t xml:space="preserve">     25</w:t>
            </w:r>
          </w:p>
        </w:tc>
      </w:tr>
      <w:tr w:rsidR="00C8679B">
        <w:trPr>
          <w:trHeight w:val="240"/>
        </w:trPr>
        <w:tc>
          <w:tcPr>
            <w:tcW w:w="8853" w:type="dxa"/>
          </w:tcPr>
          <w:p w:rsidR="00C8679B" w:rsidRDefault="00462819">
            <w:pPr>
              <w:widowControl w:val="0"/>
              <w:spacing w:line="240" w:lineRule="auto"/>
              <w:ind w:left="114"/>
            </w:pPr>
            <w:r>
              <w:t>Minimální počet software</w:t>
            </w:r>
          </w:p>
        </w:tc>
        <w:tc>
          <w:tcPr>
            <w:tcW w:w="1003" w:type="dxa"/>
          </w:tcPr>
          <w:p w:rsidR="00C8679B" w:rsidRDefault="002B3361">
            <w:pPr>
              <w:widowControl w:val="0"/>
              <w:spacing w:line="240" w:lineRule="auto"/>
              <w:ind w:left="115"/>
            </w:pPr>
            <w:r>
              <w:t xml:space="preserve">   </w:t>
            </w:r>
            <w:del w:id="126" w:author="Jan Lukáš" w:date="2019-09-02T18:40:00Z">
              <w:r w:rsidDel="002B3361">
                <w:delText>30</w:delText>
              </w:r>
            </w:del>
            <w:ins w:id="127" w:author="Jan Lukáš" w:date="2019-09-02T18:40:00Z">
              <w:r>
                <w:t>120</w:t>
              </w:r>
            </w:ins>
          </w:p>
        </w:tc>
      </w:tr>
      <w:tr w:rsidR="00C8679B">
        <w:trPr>
          <w:trHeight w:val="240"/>
        </w:trPr>
        <w:tc>
          <w:tcPr>
            <w:tcW w:w="8853" w:type="dxa"/>
          </w:tcPr>
          <w:p w:rsidR="00C8679B" w:rsidRDefault="00462819">
            <w:pPr>
              <w:widowControl w:val="0"/>
              <w:spacing w:line="240" w:lineRule="auto"/>
              <w:ind w:left="114"/>
            </w:pPr>
            <w:r>
              <w:t>Minimální celkový počet uplatněných výsledků (RIV)</w:t>
            </w:r>
          </w:p>
        </w:tc>
        <w:tc>
          <w:tcPr>
            <w:tcW w:w="1003" w:type="dxa"/>
          </w:tcPr>
          <w:p w:rsidR="00C8679B" w:rsidRDefault="002B3361" w:rsidP="002B3361">
            <w:pPr>
              <w:widowControl w:val="0"/>
              <w:spacing w:line="240" w:lineRule="auto"/>
            </w:pPr>
            <w:r>
              <w:t xml:space="preserve">    </w:t>
            </w:r>
            <w:del w:id="128" w:author="Jan Lukáš" w:date="2019-09-02T18:40:00Z">
              <w:r w:rsidDel="002B3361">
                <w:delText>115</w:delText>
              </w:r>
            </w:del>
            <w:ins w:id="129" w:author="Jan Lukáš" w:date="2019-09-02T18:40:00Z">
              <w:r>
                <w:t>855</w:t>
              </w:r>
            </w:ins>
          </w:p>
        </w:tc>
      </w:tr>
      <w:tr w:rsidR="00C8679B">
        <w:trPr>
          <w:trHeight w:val="260"/>
        </w:trPr>
        <w:tc>
          <w:tcPr>
            <w:tcW w:w="8853" w:type="dxa"/>
          </w:tcPr>
          <w:p w:rsidR="00C8679B" w:rsidRDefault="00462819">
            <w:pPr>
              <w:widowControl w:val="0"/>
              <w:spacing w:before="7" w:line="251" w:lineRule="auto"/>
              <w:ind w:left="114"/>
              <w:rPr>
                <w:b/>
              </w:rPr>
            </w:pPr>
            <w:r>
              <w:rPr>
                <w:b/>
              </w:rPr>
              <w:t>Indikátory splnění cílů programu</w:t>
            </w:r>
          </w:p>
        </w:tc>
        <w:tc>
          <w:tcPr>
            <w:tcW w:w="1003" w:type="dxa"/>
          </w:tcPr>
          <w:p w:rsidR="00C8679B" w:rsidRDefault="00C8679B">
            <w:pPr>
              <w:widowControl w:val="0"/>
              <w:spacing w:line="240" w:lineRule="auto"/>
              <w:rPr>
                <w:rFonts w:ascii="Times New Roman" w:eastAsia="Times New Roman" w:hAnsi="Times New Roman" w:cs="Times New Roman"/>
                <w:sz w:val="20"/>
                <w:szCs w:val="20"/>
              </w:rPr>
            </w:pPr>
          </w:p>
        </w:tc>
      </w:tr>
      <w:tr w:rsidR="00C8679B">
        <w:trPr>
          <w:trHeight w:val="240"/>
        </w:trPr>
        <w:tc>
          <w:tcPr>
            <w:tcW w:w="8853" w:type="dxa"/>
          </w:tcPr>
          <w:p w:rsidR="00C8679B" w:rsidRDefault="00462819">
            <w:pPr>
              <w:widowControl w:val="0"/>
              <w:spacing w:line="240" w:lineRule="auto"/>
              <w:ind w:left="114"/>
            </w:pPr>
            <w:r>
              <w:t>Minimálně bude dosaženo stanovených cílů programu</w:t>
            </w:r>
          </w:p>
        </w:tc>
        <w:tc>
          <w:tcPr>
            <w:tcW w:w="1003" w:type="dxa"/>
          </w:tcPr>
          <w:p w:rsidR="00C8679B" w:rsidRDefault="002B3361">
            <w:pPr>
              <w:widowControl w:val="0"/>
              <w:spacing w:line="240" w:lineRule="auto"/>
              <w:ind w:left="115"/>
            </w:pPr>
            <w:r>
              <w:t xml:space="preserve">   85 %</w:t>
            </w:r>
          </w:p>
        </w:tc>
      </w:tr>
    </w:tbl>
    <w:p w:rsidR="00AF2BC2" w:rsidRDefault="00AF2BC2">
      <w:pPr>
        <w:widowControl w:val="0"/>
        <w:pBdr>
          <w:top w:val="nil"/>
          <w:left w:val="nil"/>
          <w:bottom w:val="nil"/>
          <w:right w:val="nil"/>
          <w:between w:val="nil"/>
        </w:pBdr>
      </w:pPr>
    </w:p>
    <w:p w:rsidR="00AF2BC2" w:rsidRDefault="00AF2BC2">
      <w:r>
        <w:br w:type="page"/>
      </w:r>
    </w:p>
    <w:p w:rsidR="00C8679B" w:rsidRDefault="00462819">
      <w:pPr>
        <w:widowControl w:val="0"/>
        <w:pBdr>
          <w:top w:val="nil"/>
          <w:left w:val="nil"/>
          <w:bottom w:val="nil"/>
          <w:right w:val="nil"/>
          <w:between w:val="nil"/>
        </w:pBdr>
      </w:pPr>
      <w:r>
        <w:lastRenderedPageBreak/>
        <w:t>22. PŘÍLOHA</w:t>
      </w:r>
    </w:p>
    <w:p w:rsidR="00C8679B" w:rsidRDefault="00462819" w:rsidP="00AF2BC2">
      <w:pPr>
        <w:pStyle w:val="Nadpis2"/>
        <w:keepNext w:val="0"/>
        <w:keepLines w:val="0"/>
        <w:widowControl w:val="0"/>
        <w:spacing w:before="240" w:after="0" w:line="240" w:lineRule="auto"/>
        <w:ind w:left="130"/>
        <w:rPr>
          <w:sz w:val="22"/>
          <w:szCs w:val="22"/>
        </w:rPr>
      </w:pPr>
      <w:bookmarkStart w:id="130" w:name="_heading=h.30j0zll" w:colFirst="0" w:colLast="0"/>
      <w:bookmarkEnd w:id="130"/>
      <w:r>
        <w:rPr>
          <w:sz w:val="22"/>
          <w:szCs w:val="22"/>
        </w:rPr>
        <w:t xml:space="preserve">Tabulka č. 22. 1: Cíle </w:t>
      </w:r>
      <w:proofErr w:type="spellStart"/>
      <w:r>
        <w:rPr>
          <w:sz w:val="22"/>
          <w:szCs w:val="22"/>
        </w:rPr>
        <w:t>VaVaI</w:t>
      </w:r>
      <w:proofErr w:type="spellEnd"/>
      <w:r>
        <w:rPr>
          <w:sz w:val="22"/>
          <w:szCs w:val="22"/>
        </w:rPr>
        <w:t xml:space="preserve"> prioritní oblasti Konkurenceschopná ekonomika založená na znalostech</w:t>
      </w:r>
    </w:p>
    <w:p w:rsidR="00C8679B" w:rsidRDefault="00C8679B">
      <w:pPr>
        <w:widowControl w:val="0"/>
        <w:spacing w:before="10" w:after="1" w:line="240" w:lineRule="auto"/>
        <w:rPr>
          <w:b/>
          <w:sz w:val="10"/>
          <w:szCs w:val="10"/>
        </w:rPr>
      </w:pPr>
    </w:p>
    <w:tbl>
      <w:tblPr>
        <w:tblStyle w:val="af0"/>
        <w:tblW w:w="9781"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352"/>
        <w:gridCol w:w="1985"/>
        <w:gridCol w:w="5444"/>
      </w:tblGrid>
      <w:tr w:rsidR="00C8679B">
        <w:trPr>
          <w:trHeight w:val="360"/>
        </w:trPr>
        <w:tc>
          <w:tcPr>
            <w:tcW w:w="2352" w:type="dxa"/>
          </w:tcPr>
          <w:p w:rsidR="00C8679B" w:rsidRDefault="00462819">
            <w:pPr>
              <w:widowControl w:val="0"/>
              <w:spacing w:before="55" w:line="240" w:lineRule="auto"/>
              <w:ind w:left="114"/>
              <w:rPr>
                <w:b/>
              </w:rPr>
            </w:pPr>
            <w:r>
              <w:rPr>
                <w:b/>
              </w:rPr>
              <w:t>Oblast</w:t>
            </w:r>
          </w:p>
        </w:tc>
        <w:tc>
          <w:tcPr>
            <w:tcW w:w="1985" w:type="dxa"/>
          </w:tcPr>
          <w:p w:rsidR="00C8679B" w:rsidRDefault="00462819">
            <w:pPr>
              <w:widowControl w:val="0"/>
              <w:spacing w:before="55" w:line="240" w:lineRule="auto"/>
              <w:ind w:left="117"/>
              <w:rPr>
                <w:b/>
              </w:rPr>
            </w:pPr>
            <w:r>
              <w:rPr>
                <w:b/>
              </w:rPr>
              <w:t>Podoblast</w:t>
            </w:r>
          </w:p>
        </w:tc>
        <w:tc>
          <w:tcPr>
            <w:tcW w:w="5444" w:type="dxa"/>
          </w:tcPr>
          <w:p w:rsidR="00C8679B" w:rsidRDefault="00462819">
            <w:pPr>
              <w:widowControl w:val="0"/>
              <w:spacing w:before="55" w:line="240" w:lineRule="auto"/>
              <w:ind w:left="118"/>
              <w:rPr>
                <w:b/>
              </w:rPr>
            </w:pPr>
            <w:r>
              <w:rPr>
                <w:b/>
              </w:rPr>
              <w:t xml:space="preserve">Cíle </w:t>
            </w:r>
            <w:proofErr w:type="spellStart"/>
            <w:r>
              <w:rPr>
                <w:b/>
              </w:rPr>
              <w:t>VaVaI</w:t>
            </w:r>
            <w:proofErr w:type="spellEnd"/>
          </w:p>
        </w:tc>
      </w:tr>
      <w:tr w:rsidR="00C8679B">
        <w:trPr>
          <w:trHeight w:val="1380"/>
        </w:trPr>
        <w:tc>
          <w:tcPr>
            <w:tcW w:w="2352" w:type="dxa"/>
          </w:tcPr>
          <w:p w:rsidR="00C8679B" w:rsidRDefault="00462819">
            <w:pPr>
              <w:widowControl w:val="0"/>
              <w:spacing w:before="55" w:line="240" w:lineRule="auto"/>
              <w:ind w:left="114" w:right="168"/>
              <w:rPr>
                <w:b/>
              </w:rPr>
            </w:pPr>
            <w:r>
              <w:rPr>
                <w:b/>
              </w:rPr>
              <w:t>1. Využití (aplikace) nových poznatků</w:t>
            </w:r>
          </w:p>
          <w:p w:rsidR="00C8679B" w:rsidRDefault="00462819">
            <w:pPr>
              <w:widowControl w:val="0"/>
              <w:spacing w:line="240" w:lineRule="auto"/>
              <w:ind w:left="114" w:right="437"/>
              <w:rPr>
                <w:b/>
              </w:rPr>
            </w:pPr>
            <w:r>
              <w:rPr>
                <w:b/>
              </w:rPr>
              <w:t xml:space="preserve">z oblasti tzv. General </w:t>
            </w:r>
            <w:proofErr w:type="spellStart"/>
            <w:r>
              <w:rPr>
                <w:b/>
              </w:rPr>
              <w:t>Purpose</w:t>
            </w:r>
            <w:proofErr w:type="spellEnd"/>
            <w:r>
              <w:rPr>
                <w:b/>
              </w:rPr>
              <w:t xml:space="preserve"> Technologies</w:t>
            </w:r>
          </w:p>
        </w:tc>
        <w:tc>
          <w:tcPr>
            <w:tcW w:w="1985" w:type="dxa"/>
          </w:tcPr>
          <w:p w:rsidR="00C8679B" w:rsidRDefault="00C8679B">
            <w:pPr>
              <w:widowControl w:val="0"/>
              <w:spacing w:before="1" w:line="240" w:lineRule="auto"/>
              <w:rPr>
                <w:b/>
                <w:sz w:val="27"/>
                <w:szCs w:val="27"/>
              </w:rPr>
            </w:pPr>
          </w:p>
          <w:p w:rsidR="00C8679B" w:rsidRDefault="00462819">
            <w:pPr>
              <w:widowControl w:val="0"/>
              <w:spacing w:line="240" w:lineRule="auto"/>
              <w:ind w:left="117" w:right="91"/>
            </w:pPr>
            <w:r>
              <w:t xml:space="preserve">1.1 </w:t>
            </w:r>
            <w:proofErr w:type="spellStart"/>
            <w:r>
              <w:t>GPTs</w:t>
            </w:r>
            <w:proofErr w:type="spellEnd"/>
            <w:r>
              <w:t xml:space="preserve"> pro inovace procesů, produktů a služeb</w:t>
            </w:r>
          </w:p>
        </w:tc>
        <w:tc>
          <w:tcPr>
            <w:tcW w:w="5444" w:type="dxa"/>
          </w:tcPr>
          <w:p w:rsidR="00C8679B" w:rsidRDefault="00C8679B">
            <w:pPr>
              <w:widowControl w:val="0"/>
              <w:spacing w:line="240" w:lineRule="auto"/>
              <w:rPr>
                <w:b/>
                <w:sz w:val="24"/>
                <w:szCs w:val="24"/>
              </w:rPr>
            </w:pPr>
          </w:p>
          <w:p w:rsidR="00C8679B" w:rsidRDefault="00462819">
            <w:pPr>
              <w:widowControl w:val="0"/>
              <w:spacing w:before="160" w:line="240" w:lineRule="auto"/>
              <w:ind w:left="118" w:right="137"/>
            </w:pPr>
            <w:r>
              <w:t xml:space="preserve">1.1.1 Dosáhnout nových užitných vlastností produktů s využitím nových poznatků v oblasti </w:t>
            </w:r>
            <w:proofErr w:type="spellStart"/>
            <w:r>
              <w:t>GPTs</w:t>
            </w:r>
            <w:proofErr w:type="spellEnd"/>
          </w:p>
        </w:tc>
      </w:tr>
      <w:tr w:rsidR="00C8679B">
        <w:trPr>
          <w:trHeight w:val="86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52" w:lineRule="auto"/>
              <w:ind w:left="118"/>
            </w:pPr>
            <w:r>
              <w:t>1.1.2 Zvýšit efektivnost, bezpečnost, udržitelnost</w:t>
            </w:r>
          </w:p>
          <w:p w:rsidR="00C8679B" w:rsidRDefault="00462819">
            <w:pPr>
              <w:widowControl w:val="0"/>
              <w:spacing w:line="240" w:lineRule="auto"/>
              <w:ind w:left="118" w:right="357"/>
            </w:pPr>
            <w:r>
              <w:t xml:space="preserve">a spolehlivost procesů (včetně snížení energetické a materiálové náročnosti) s využitím </w:t>
            </w:r>
            <w:proofErr w:type="spellStart"/>
            <w:r>
              <w:t>GPTs</w:t>
            </w:r>
            <w:proofErr w:type="spellEnd"/>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8" w:line="240" w:lineRule="auto"/>
              <w:ind w:left="118" w:right="186"/>
            </w:pPr>
            <w:r>
              <w:t xml:space="preserve">1.1.3 Zefektivnit nabízené služby i procesy v sektoru služeb s využitím </w:t>
            </w:r>
            <w:proofErr w:type="spellStart"/>
            <w:r>
              <w:t>GPTs</w:t>
            </w:r>
            <w:proofErr w:type="spellEnd"/>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847"/>
            </w:pPr>
            <w:r>
              <w:t xml:space="preserve">1.1.4 Zefektivnit služby i procesy ve veřejném sektoru s využitím </w:t>
            </w:r>
            <w:proofErr w:type="spellStart"/>
            <w:r>
              <w:t>GPTs</w:t>
            </w:r>
            <w:proofErr w:type="spellEnd"/>
          </w:p>
        </w:tc>
      </w:tr>
      <w:tr w:rsidR="00C8679B">
        <w:trPr>
          <w:trHeight w:val="1380"/>
        </w:trPr>
        <w:tc>
          <w:tcPr>
            <w:tcW w:w="2352" w:type="dxa"/>
          </w:tcPr>
          <w:p w:rsidR="00C8679B" w:rsidRDefault="00462819">
            <w:pPr>
              <w:widowControl w:val="0"/>
              <w:spacing w:before="55" w:line="240" w:lineRule="auto"/>
              <w:ind w:left="114"/>
              <w:rPr>
                <w:b/>
              </w:rPr>
            </w:pPr>
            <w:r>
              <w:rPr>
                <w:b/>
              </w:rPr>
              <w:t>2. Posílení</w:t>
            </w:r>
          </w:p>
          <w:p w:rsidR="00C8679B" w:rsidRDefault="00462819">
            <w:pPr>
              <w:widowControl w:val="0"/>
              <w:spacing w:before="1" w:line="240" w:lineRule="auto"/>
              <w:ind w:left="114" w:right="107"/>
              <w:rPr>
                <w:b/>
              </w:rPr>
            </w:pPr>
            <w:r>
              <w:rPr>
                <w:b/>
              </w:rPr>
              <w:t>udržitelnosti výroby a dalších</w:t>
            </w:r>
          </w:p>
          <w:p w:rsidR="00C8679B" w:rsidRDefault="00462819">
            <w:pPr>
              <w:widowControl w:val="0"/>
              <w:spacing w:line="240" w:lineRule="auto"/>
              <w:ind w:left="114" w:right="669"/>
              <w:rPr>
                <w:b/>
              </w:rPr>
            </w:pPr>
            <w:r>
              <w:rPr>
                <w:b/>
              </w:rPr>
              <w:t>ekonomických aktivit</w:t>
            </w:r>
          </w:p>
        </w:tc>
        <w:tc>
          <w:tcPr>
            <w:tcW w:w="1985" w:type="dxa"/>
          </w:tcPr>
          <w:p w:rsidR="00C8679B" w:rsidRDefault="00C8679B">
            <w:pPr>
              <w:widowControl w:val="0"/>
              <w:spacing w:before="1" w:line="240" w:lineRule="auto"/>
              <w:rPr>
                <w:b/>
                <w:sz w:val="27"/>
                <w:szCs w:val="27"/>
              </w:rPr>
            </w:pPr>
          </w:p>
          <w:p w:rsidR="00C8679B" w:rsidRDefault="00462819">
            <w:pPr>
              <w:widowControl w:val="0"/>
              <w:spacing w:line="240" w:lineRule="auto"/>
              <w:ind w:left="117" w:right="397"/>
            </w:pPr>
            <w:r>
              <w:t>2.1 Úspornost, efektivita</w:t>
            </w:r>
          </w:p>
          <w:p w:rsidR="00C8679B" w:rsidRDefault="00462819">
            <w:pPr>
              <w:widowControl w:val="0"/>
              <w:spacing w:line="240" w:lineRule="auto"/>
              <w:ind w:left="117"/>
            </w:pPr>
            <w:r>
              <w:t>a adaptabilita</w:t>
            </w:r>
          </w:p>
        </w:tc>
        <w:tc>
          <w:tcPr>
            <w:tcW w:w="5444" w:type="dxa"/>
          </w:tcPr>
          <w:p w:rsidR="00C8679B" w:rsidRDefault="00462819">
            <w:pPr>
              <w:widowControl w:val="0"/>
              <w:spacing w:before="184" w:line="252" w:lineRule="auto"/>
              <w:ind w:left="118"/>
            </w:pPr>
            <w:r>
              <w:t>2.1.1 Zvýšit úspornost, efektivitu a adaptabilitu</w:t>
            </w:r>
          </w:p>
          <w:p w:rsidR="00C8679B" w:rsidRDefault="00462819">
            <w:pPr>
              <w:widowControl w:val="0"/>
              <w:spacing w:line="240" w:lineRule="auto"/>
              <w:ind w:left="118" w:right="227"/>
              <w:jc w:val="both"/>
            </w:pPr>
            <w:r>
              <w:t>v dopravě – dopravních a manipulačních systémech i výrobě dopravních prostředků tak, aby tato odvětví byla globálně konkurenceschopná</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40" w:lineRule="auto"/>
              <w:ind w:left="118" w:right="480"/>
            </w:pPr>
            <w:r>
              <w:t xml:space="preserve">2.1.2 Zvýšit úspornost, efektivitu a adaptabilitu </w:t>
            </w:r>
            <w:r w:rsidR="00DE5ED1">
              <w:br/>
            </w:r>
            <w:r>
              <w:t>ve strojírenství pro posílení globální konkurenceschopnosti v tomto odvětví</w:t>
            </w:r>
          </w:p>
        </w:tc>
      </w:tr>
      <w:tr w:rsidR="00C8679B">
        <w:trPr>
          <w:trHeight w:val="11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2.1.3 Zvýšit úspornost, efektivitu a adaptabilitu</w:t>
            </w:r>
          </w:p>
          <w:p w:rsidR="00C8679B" w:rsidRDefault="00462819">
            <w:pPr>
              <w:widowControl w:val="0"/>
              <w:spacing w:before="2" w:line="240" w:lineRule="auto"/>
              <w:ind w:left="118" w:right="394"/>
            </w:pPr>
            <w:r>
              <w:t xml:space="preserve">v elektrotechnice, včetně IT průmyslu a služeb </w:t>
            </w:r>
            <w:r w:rsidR="00301BC0">
              <w:br/>
            </w:r>
            <w:r>
              <w:t>pro posílení globální konkurenceschopnosti v tomto odvětví</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2.1.4 Zvýšit adaptabilitu produktů prostřednictvím interdisciplinárně zaměřeného výzkumu</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462819">
            <w:pPr>
              <w:widowControl w:val="0"/>
              <w:spacing w:before="57" w:line="240" w:lineRule="auto"/>
              <w:ind w:left="117" w:right="91"/>
            </w:pPr>
            <w:r>
              <w:t>2.2 Užitné vlastnosti produktů a služeb</w:t>
            </w:r>
          </w:p>
        </w:tc>
        <w:tc>
          <w:tcPr>
            <w:tcW w:w="5444" w:type="dxa"/>
          </w:tcPr>
          <w:p w:rsidR="00C8679B" w:rsidRDefault="00462819">
            <w:pPr>
              <w:widowControl w:val="0"/>
              <w:spacing w:before="57" w:line="240" w:lineRule="auto"/>
              <w:ind w:left="118" w:right="162"/>
            </w:pPr>
            <w:r>
              <w:t xml:space="preserve">2.2.1 Inovovat výrobky v odvětvích rozhodujících </w:t>
            </w:r>
            <w:r w:rsidR="00DE5ED1">
              <w:br/>
            </w:r>
            <w:r>
              <w:t>pro export prostřednictvím společných aktivit výrobní a výzkumné sféry</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pPr>
            <w:r>
              <w:t>2.2.2 Posílit konkurenceschopnost produktů a služeb prostřednictvím zvyšování jejich užitných vlastnosti</w:t>
            </w:r>
          </w:p>
        </w:tc>
      </w:tr>
      <w:tr w:rsidR="00C8679B">
        <w:trPr>
          <w:trHeight w:val="860"/>
        </w:trPr>
        <w:tc>
          <w:tcPr>
            <w:tcW w:w="2352" w:type="dxa"/>
          </w:tcPr>
          <w:p w:rsidR="00C8679B" w:rsidRDefault="00462819">
            <w:pPr>
              <w:widowControl w:val="0"/>
              <w:spacing w:before="55" w:line="240" w:lineRule="auto"/>
              <w:ind w:left="114"/>
              <w:rPr>
                <w:b/>
              </w:rPr>
            </w:pPr>
            <w:r>
              <w:rPr>
                <w:b/>
              </w:rPr>
              <w:t>3. Posílení</w:t>
            </w:r>
          </w:p>
          <w:p w:rsidR="00C8679B" w:rsidRDefault="00462819">
            <w:pPr>
              <w:widowControl w:val="0"/>
              <w:spacing w:before="2" w:line="240" w:lineRule="auto"/>
              <w:ind w:left="114" w:right="743"/>
              <w:rPr>
                <w:b/>
              </w:rPr>
            </w:pPr>
            <w:r>
              <w:rPr>
                <w:b/>
              </w:rPr>
              <w:t>bezpečnosti a spolehlivosti</w:t>
            </w:r>
          </w:p>
        </w:tc>
        <w:tc>
          <w:tcPr>
            <w:tcW w:w="1985" w:type="dxa"/>
          </w:tcPr>
          <w:p w:rsidR="00C8679B" w:rsidRDefault="00462819">
            <w:pPr>
              <w:widowControl w:val="0"/>
              <w:spacing w:before="57" w:line="242" w:lineRule="auto"/>
              <w:ind w:left="117" w:right="311"/>
            </w:pPr>
            <w:r>
              <w:t>3.1 Bezpečnost a spolehlivost</w:t>
            </w:r>
          </w:p>
          <w:p w:rsidR="00C8679B" w:rsidRDefault="00462819">
            <w:pPr>
              <w:widowControl w:val="0"/>
              <w:spacing w:line="249" w:lineRule="auto"/>
              <w:ind w:left="117"/>
            </w:pPr>
            <w:r>
              <w:t>produktů a služeb</w:t>
            </w:r>
          </w:p>
        </w:tc>
        <w:tc>
          <w:tcPr>
            <w:tcW w:w="5444" w:type="dxa"/>
          </w:tcPr>
          <w:p w:rsidR="00C8679B" w:rsidRDefault="00462819">
            <w:pPr>
              <w:widowControl w:val="0"/>
              <w:spacing w:before="185" w:line="240" w:lineRule="auto"/>
              <w:ind w:left="118" w:right="871"/>
            </w:pPr>
            <w:r>
              <w:t>3.1.1 Zavést komplexní přístup k bezpečnosti a spolehlivosti výrobků</w:t>
            </w:r>
          </w:p>
        </w:tc>
      </w:tr>
      <w:tr w:rsidR="00C8679B">
        <w:trPr>
          <w:trHeight w:val="94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88" w:line="240" w:lineRule="auto"/>
              <w:ind w:left="118"/>
            </w:pPr>
            <w:r>
              <w:t>3.1.2 Zvýšit spolehlivost a bezpečnost síťových systémů prostřednictvím rozvoje a zavedení chytrých sítí</w:t>
            </w:r>
          </w:p>
        </w:tc>
      </w:tr>
      <w:tr w:rsidR="00C8679B">
        <w:trPr>
          <w:trHeight w:val="8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462819">
            <w:pPr>
              <w:widowControl w:val="0"/>
              <w:spacing w:before="59" w:line="240" w:lineRule="auto"/>
              <w:ind w:left="117" w:right="311"/>
            </w:pPr>
            <w:r>
              <w:t>3.2 Bezpečnost a spolehlivost procesů</w:t>
            </w:r>
          </w:p>
        </w:tc>
        <w:tc>
          <w:tcPr>
            <w:tcW w:w="5444" w:type="dxa"/>
          </w:tcPr>
          <w:p w:rsidR="00C8679B" w:rsidRDefault="00462819">
            <w:pPr>
              <w:widowControl w:val="0"/>
              <w:spacing w:before="59" w:line="240" w:lineRule="auto"/>
              <w:ind w:left="118" w:right="167"/>
              <w:jc w:val="both"/>
            </w:pPr>
            <w:r>
              <w:t>3.2.1 Dosáhnout trvale vysokého stupně ochrany dat a zabezpečení komunikace v dynamicky se měnícím prostředí</w:t>
            </w:r>
          </w:p>
        </w:tc>
      </w:tr>
    </w:tbl>
    <w:p w:rsidR="00C8679B" w:rsidRDefault="00C8679B">
      <w:pPr>
        <w:widowControl w:val="0"/>
      </w:pPr>
    </w:p>
    <w:tbl>
      <w:tblPr>
        <w:tblStyle w:val="af1"/>
        <w:tblW w:w="9781"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352"/>
        <w:gridCol w:w="1985"/>
        <w:gridCol w:w="5444"/>
      </w:tblGrid>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334"/>
            </w:pPr>
            <w:r>
              <w:t>3.2.2 Rozšířit využití a zvýšit kvalitu automatického řízení a robotizace</w:t>
            </w:r>
          </w:p>
        </w:tc>
      </w:tr>
      <w:tr w:rsidR="00C8679B">
        <w:trPr>
          <w:trHeight w:val="62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358"/>
            </w:pPr>
            <w:r>
              <w:t>3.2.3 Zvýšit kvalitu monitoringu procesů a systémů včasné výstrahy</w:t>
            </w:r>
          </w:p>
        </w:tc>
      </w:tr>
      <w:tr w:rsidR="00C8679B">
        <w:trPr>
          <w:trHeight w:val="1380"/>
        </w:trPr>
        <w:tc>
          <w:tcPr>
            <w:tcW w:w="2352" w:type="dxa"/>
          </w:tcPr>
          <w:p w:rsidR="00C8679B" w:rsidRDefault="00C8679B">
            <w:pPr>
              <w:widowControl w:val="0"/>
              <w:spacing w:line="240" w:lineRule="auto"/>
              <w:rPr>
                <w:rFonts w:ascii="Times New Roman" w:eastAsia="Times New Roman" w:hAnsi="Times New Roman" w:cs="Times New Roman"/>
              </w:rPr>
            </w:pPr>
          </w:p>
        </w:tc>
        <w:tc>
          <w:tcPr>
            <w:tcW w:w="198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8" w:right="700"/>
            </w:pPr>
            <w:r>
              <w:t>3.2.4 Zvýšit bezpečnost a spolehlivost procesů s využitím simulačních prostředků a prostředků</w:t>
            </w:r>
          </w:p>
          <w:p w:rsidR="00C8679B" w:rsidRDefault="00462819">
            <w:pPr>
              <w:widowControl w:val="0"/>
              <w:spacing w:line="240" w:lineRule="auto"/>
              <w:ind w:left="118" w:right="247"/>
            </w:pPr>
            <w:r>
              <w:t>virtuální reality tak, aby bylo dosaženo významného snížení přímých i nepřímých nákladů spojených</w:t>
            </w:r>
          </w:p>
          <w:p w:rsidR="00C8679B" w:rsidRDefault="00462819">
            <w:pPr>
              <w:widowControl w:val="0"/>
              <w:spacing w:before="1" w:line="240" w:lineRule="auto"/>
              <w:ind w:left="118"/>
            </w:pPr>
            <w:r>
              <w:t>s jejich selháním</w:t>
            </w:r>
          </w:p>
        </w:tc>
      </w:tr>
      <w:tr w:rsidR="00C8679B">
        <w:trPr>
          <w:trHeight w:val="1380"/>
        </w:trPr>
        <w:tc>
          <w:tcPr>
            <w:tcW w:w="2352" w:type="dxa"/>
          </w:tcPr>
          <w:p w:rsidR="00C8679B" w:rsidRDefault="00462819">
            <w:pPr>
              <w:widowControl w:val="0"/>
              <w:spacing w:before="182" w:line="240" w:lineRule="auto"/>
              <w:ind w:left="114" w:right="755"/>
              <w:rPr>
                <w:b/>
              </w:rPr>
            </w:pPr>
            <w:r>
              <w:rPr>
                <w:b/>
              </w:rPr>
              <w:t>4. Mapování a analýza</w:t>
            </w:r>
          </w:p>
          <w:p w:rsidR="00C8679B" w:rsidRDefault="00462819">
            <w:pPr>
              <w:widowControl w:val="0"/>
              <w:spacing w:line="240" w:lineRule="auto"/>
              <w:ind w:left="114" w:right="633"/>
              <w:rPr>
                <w:b/>
              </w:rPr>
            </w:pPr>
            <w:r>
              <w:rPr>
                <w:b/>
              </w:rPr>
              <w:t>konkurenčních výhod</w:t>
            </w:r>
          </w:p>
        </w:tc>
        <w:tc>
          <w:tcPr>
            <w:tcW w:w="1985" w:type="dxa"/>
          </w:tcPr>
          <w:p w:rsidR="00C8679B" w:rsidRDefault="00462819">
            <w:pPr>
              <w:widowControl w:val="0"/>
              <w:spacing w:before="57" w:line="240" w:lineRule="auto"/>
              <w:ind w:left="117" w:right="348"/>
            </w:pPr>
            <w:r>
              <w:t>4.1 Identifikace nových příležitostí konkurenční výhody</w:t>
            </w:r>
          </w:p>
        </w:tc>
        <w:tc>
          <w:tcPr>
            <w:tcW w:w="5444" w:type="dxa"/>
          </w:tcPr>
          <w:p w:rsidR="00C8679B" w:rsidRDefault="00C8679B">
            <w:pPr>
              <w:widowControl w:val="0"/>
              <w:spacing w:before="10" w:line="240" w:lineRule="auto"/>
              <w:rPr>
                <w:b/>
                <w:sz w:val="26"/>
                <w:szCs w:val="26"/>
              </w:rPr>
            </w:pPr>
          </w:p>
          <w:p w:rsidR="00C8679B" w:rsidRDefault="00462819">
            <w:pPr>
              <w:widowControl w:val="0"/>
              <w:spacing w:line="240" w:lineRule="auto"/>
              <w:ind w:left="118"/>
            </w:pPr>
            <w:r>
              <w:t>4.1.1 Včasně identifikovat ekonomické příležitosti prostřednictvím kontinuálního monitorování</w:t>
            </w:r>
          </w:p>
          <w:p w:rsidR="00C8679B" w:rsidRDefault="00462819">
            <w:pPr>
              <w:widowControl w:val="0"/>
              <w:spacing w:line="240" w:lineRule="auto"/>
              <w:ind w:left="118"/>
            </w:pPr>
            <w:r>
              <w:t>a vyhodnocování globálních trendů</w:t>
            </w:r>
          </w:p>
        </w:tc>
      </w:tr>
    </w:tbl>
    <w:p w:rsidR="00DE5ED1" w:rsidRDefault="00DE5ED1" w:rsidP="00AF2BC2">
      <w:pPr>
        <w:widowControl w:val="0"/>
        <w:spacing w:before="94" w:line="240" w:lineRule="auto"/>
        <w:rPr>
          <w:b/>
        </w:rPr>
      </w:pPr>
    </w:p>
    <w:p w:rsidR="00C8679B" w:rsidRDefault="00462819">
      <w:pPr>
        <w:widowControl w:val="0"/>
        <w:spacing w:before="94" w:line="240" w:lineRule="auto"/>
        <w:ind w:left="132"/>
        <w:rPr>
          <w:b/>
        </w:rPr>
      </w:pPr>
      <w:r>
        <w:rPr>
          <w:b/>
        </w:rPr>
        <w:t xml:space="preserve">Tabulka č. 22.2: Cíle </w:t>
      </w:r>
      <w:proofErr w:type="spellStart"/>
      <w:r>
        <w:rPr>
          <w:b/>
        </w:rPr>
        <w:t>VaVaI</w:t>
      </w:r>
      <w:proofErr w:type="spellEnd"/>
      <w:r>
        <w:rPr>
          <w:b/>
        </w:rPr>
        <w:t xml:space="preserve"> prioritní oblasti Udržitelnost energetiky a materiálových zdrojů</w:t>
      </w:r>
    </w:p>
    <w:p w:rsidR="00C8679B" w:rsidRDefault="00C8679B">
      <w:pPr>
        <w:widowControl w:val="0"/>
        <w:spacing w:before="11" w:line="240" w:lineRule="auto"/>
        <w:rPr>
          <w:b/>
          <w:sz w:val="10"/>
          <w:szCs w:val="10"/>
        </w:rPr>
      </w:pPr>
    </w:p>
    <w:tbl>
      <w:tblPr>
        <w:tblStyle w:val="af2"/>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360"/>
        </w:trPr>
        <w:tc>
          <w:tcPr>
            <w:tcW w:w="1644" w:type="dxa"/>
          </w:tcPr>
          <w:p w:rsidR="00C8679B" w:rsidRDefault="00462819">
            <w:pPr>
              <w:widowControl w:val="0"/>
              <w:spacing w:before="55" w:line="240" w:lineRule="auto"/>
              <w:ind w:left="480"/>
              <w:rPr>
                <w:b/>
              </w:rPr>
            </w:pPr>
            <w:r>
              <w:rPr>
                <w:b/>
              </w:rPr>
              <w:t>Oblast</w:t>
            </w:r>
          </w:p>
        </w:tc>
        <w:tc>
          <w:tcPr>
            <w:tcW w:w="2127" w:type="dxa"/>
          </w:tcPr>
          <w:p w:rsidR="00C8679B" w:rsidRDefault="00462819">
            <w:pPr>
              <w:widowControl w:val="0"/>
              <w:spacing w:before="55" w:line="240" w:lineRule="auto"/>
              <w:ind w:left="530"/>
              <w:rPr>
                <w:b/>
              </w:rPr>
            </w:pPr>
            <w:r>
              <w:rPr>
                <w:b/>
              </w:rPr>
              <w:t>Podoblast</w:t>
            </w:r>
          </w:p>
        </w:tc>
        <w:tc>
          <w:tcPr>
            <w:tcW w:w="6011" w:type="dxa"/>
          </w:tcPr>
          <w:p w:rsidR="00C8679B" w:rsidRDefault="00462819">
            <w:pPr>
              <w:widowControl w:val="0"/>
              <w:spacing w:before="55" w:line="240" w:lineRule="auto"/>
              <w:ind w:left="115"/>
              <w:rPr>
                <w:b/>
              </w:rPr>
            </w:pPr>
            <w:r>
              <w:rPr>
                <w:b/>
              </w:rPr>
              <w:t xml:space="preserve">Cíle </w:t>
            </w:r>
            <w:proofErr w:type="spellStart"/>
            <w:r>
              <w:rPr>
                <w:b/>
              </w:rPr>
              <w:t>VaVaI</w:t>
            </w:r>
            <w:proofErr w:type="spellEnd"/>
          </w:p>
        </w:tc>
      </w:tr>
      <w:tr w:rsidR="00C8679B">
        <w:trPr>
          <w:trHeight w:val="960"/>
        </w:trPr>
        <w:tc>
          <w:tcPr>
            <w:tcW w:w="1644" w:type="dxa"/>
          </w:tcPr>
          <w:p w:rsidR="00C8679B" w:rsidRDefault="00462819">
            <w:pPr>
              <w:widowControl w:val="0"/>
              <w:spacing w:before="57" w:line="240" w:lineRule="auto"/>
              <w:ind w:left="114" w:right="181"/>
              <w:rPr>
                <w:b/>
              </w:rPr>
            </w:pPr>
            <w:r>
              <w:rPr>
                <w:b/>
              </w:rPr>
              <w:t>1. Udržitelná energetika</w:t>
            </w:r>
          </w:p>
        </w:tc>
        <w:tc>
          <w:tcPr>
            <w:tcW w:w="2127" w:type="dxa"/>
          </w:tcPr>
          <w:p w:rsidR="00C8679B" w:rsidRDefault="00C8679B">
            <w:pPr>
              <w:widowControl w:val="0"/>
              <w:spacing w:before="9" w:line="240" w:lineRule="auto"/>
              <w:rPr>
                <w:b/>
                <w:sz w:val="19"/>
                <w:szCs w:val="19"/>
              </w:rPr>
            </w:pPr>
          </w:p>
          <w:p w:rsidR="00C8679B" w:rsidRDefault="00462819">
            <w:pPr>
              <w:widowControl w:val="0"/>
              <w:spacing w:line="240" w:lineRule="auto"/>
              <w:ind w:left="115" w:right="430"/>
            </w:pPr>
            <w:r>
              <w:t>1.1 Obnovitelné zdroje energie</w:t>
            </w:r>
          </w:p>
        </w:tc>
        <w:tc>
          <w:tcPr>
            <w:tcW w:w="6011" w:type="dxa"/>
          </w:tcPr>
          <w:p w:rsidR="00C8679B" w:rsidRDefault="00C8679B">
            <w:pPr>
              <w:widowControl w:val="0"/>
              <w:spacing w:before="7" w:line="240" w:lineRule="auto"/>
              <w:rPr>
                <w:b/>
                <w:sz w:val="30"/>
                <w:szCs w:val="30"/>
              </w:rPr>
            </w:pPr>
          </w:p>
          <w:p w:rsidR="00C8679B" w:rsidRDefault="00462819">
            <w:pPr>
              <w:widowControl w:val="0"/>
              <w:spacing w:line="240" w:lineRule="auto"/>
              <w:ind w:left="115"/>
            </w:pPr>
            <w:r>
              <w:t>1.1.1 Vývoj ekonomicky efektivní solární energetiky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pPr>
            <w:r>
              <w:t>1.1.2 Vývoj ekonomicky efektivního využití geotermální energie</w:t>
            </w:r>
          </w:p>
        </w:tc>
      </w:tr>
      <w:tr w:rsidR="00C8679B">
        <w:trPr>
          <w:trHeight w:val="40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81" w:line="240" w:lineRule="auto"/>
              <w:ind w:left="115"/>
            </w:pPr>
            <w:r>
              <w:t>1.1.3 Vývoj ekonomicky efektivního využití biomasy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49"/>
            </w:pPr>
            <w:r>
              <w:t>1.2 Jaderné zdroje energie</w:t>
            </w:r>
          </w:p>
        </w:tc>
        <w:tc>
          <w:tcPr>
            <w:tcW w:w="6011" w:type="dxa"/>
          </w:tcPr>
          <w:p w:rsidR="00C8679B" w:rsidRDefault="00462819">
            <w:pPr>
              <w:widowControl w:val="0"/>
              <w:spacing w:before="57" w:line="240" w:lineRule="auto"/>
              <w:ind w:left="115" w:right="328"/>
            </w:pPr>
            <w:r>
              <w:t>1.2.1 Efektivní dlouhodobé využití současných jaderných elektráren</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1.2.2 Podpora bezpečnosti jaderných zařízení</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328"/>
            </w:pPr>
            <w:r>
              <w:t>1.2.3 Výzkum zajišťující podporu výstavby a provozu nových ekonomicky efektivních a bezpečných bloků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1.2.4 Výzkum a vývoj palivového cyklu</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1.2.5 Ukládání radioaktivního odpadu a použitého paliva</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610"/>
            </w:pPr>
            <w:r>
              <w:t>1.2.6. Výzkum a vývoj v oblasti reaktorů IV. generace, zejména efektivních a bezpečných rychlých reaktorů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296"/>
            </w:pPr>
            <w:r>
              <w:t>1.3 Fosilní zdroje energie</w:t>
            </w:r>
          </w:p>
        </w:tc>
        <w:tc>
          <w:tcPr>
            <w:tcW w:w="6011" w:type="dxa"/>
          </w:tcPr>
          <w:p w:rsidR="00C8679B" w:rsidRDefault="00462819">
            <w:pPr>
              <w:widowControl w:val="0"/>
              <w:spacing w:before="59" w:line="240" w:lineRule="auto"/>
              <w:ind w:left="115" w:right="230"/>
            </w:pPr>
            <w:r>
              <w:t>1.3.1 Ekonomicky efektivní a ekologická fosilní energetika a teplárenství</w:t>
            </w:r>
          </w:p>
        </w:tc>
      </w:tr>
      <w:tr w:rsidR="00C8679B">
        <w:trPr>
          <w:trHeight w:val="86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8" w:line="240" w:lineRule="auto"/>
              <w:ind w:left="115" w:right="213"/>
              <w:jc w:val="both"/>
            </w:pPr>
            <w:r>
              <w:t>1.4 Elektrické sítě včetně akumulace energie</w:t>
            </w:r>
          </w:p>
        </w:tc>
        <w:tc>
          <w:tcPr>
            <w:tcW w:w="6011" w:type="dxa"/>
          </w:tcPr>
          <w:p w:rsidR="00C8679B" w:rsidRDefault="00462819">
            <w:pPr>
              <w:widowControl w:val="0"/>
              <w:spacing w:before="185" w:line="240" w:lineRule="auto"/>
              <w:ind w:left="115" w:right="829"/>
            </w:pPr>
            <w:r>
              <w:t>1.4.1 Kapacita, spolehlivost a bezpečnost páteřních přenosových sítí elektřiny</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1.4.2 Modifikace sítí pro „</w:t>
            </w:r>
            <w:proofErr w:type="spellStart"/>
            <w:r>
              <w:t>demand-side</w:t>
            </w:r>
            <w:proofErr w:type="spellEnd"/>
            <w:r>
              <w:t xml:space="preserve"> management“</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438"/>
            </w:pPr>
            <w:r>
              <w:t>1.4.3 Akumulace elektrické energie včetně využití vodní energie</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1.4.4 Bezpečnost a odolnost distribučních sítí</w:t>
            </w:r>
          </w:p>
        </w:tc>
      </w:tr>
    </w:tbl>
    <w:p w:rsidR="00C8679B" w:rsidRDefault="00C8679B">
      <w:pPr>
        <w:widowControl w:val="0"/>
      </w:pPr>
    </w:p>
    <w:tbl>
      <w:tblPr>
        <w:tblStyle w:val="af3"/>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1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12"/>
            </w:pPr>
            <w:r>
              <w:t xml:space="preserve">1.5 Výroba a distribuce tepla/chladu, včetně </w:t>
            </w:r>
            <w:proofErr w:type="spellStart"/>
            <w:r>
              <w:t>kogenerace</w:t>
            </w:r>
            <w:proofErr w:type="spellEnd"/>
            <w:r>
              <w:t xml:space="preserve"> a </w:t>
            </w:r>
            <w:proofErr w:type="spellStart"/>
            <w:r>
              <w:t>trigenerace</w:t>
            </w:r>
            <w:proofErr w:type="spellEnd"/>
          </w:p>
        </w:tc>
        <w:tc>
          <w:tcPr>
            <w:tcW w:w="6011"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5"/>
            </w:pPr>
            <w:r>
              <w:t>1.5.1 Odběr tepla z elektráren v základním zatížení</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pPr>
            <w:r>
              <w:t xml:space="preserve">1.5.2 Vysokoúčinná </w:t>
            </w:r>
            <w:proofErr w:type="spellStart"/>
            <w:r>
              <w:t>kogenerace</w:t>
            </w:r>
            <w:proofErr w:type="spellEnd"/>
            <w:r>
              <w:t xml:space="preserve"> (</w:t>
            </w:r>
            <w:proofErr w:type="spellStart"/>
            <w:r>
              <w:t>trigenerace</w:t>
            </w:r>
            <w:proofErr w:type="spellEnd"/>
            <w:r>
              <w:t>) ve zdrojích SCZT v provozech s dílčím zatížením (systémové služby)</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9" w:line="240" w:lineRule="auto"/>
              <w:ind w:left="115" w:right="389"/>
            </w:pPr>
            <w:r>
              <w:t>1.5.3 Distribuovaná kombinovaná výroba elektřiny, tepla a chladu ze všech typů zdrojů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1.5.4 Přenos a akumulace tepla</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1.5.5 Efektivní řízení úpravy vnitřního prostředí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1.5.6 Alternativní zdroje – využití odpadů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675"/>
            </w:pPr>
            <w:r>
              <w:t>1.6 Energie v dopravě</w:t>
            </w:r>
          </w:p>
        </w:tc>
        <w:tc>
          <w:tcPr>
            <w:tcW w:w="6011" w:type="dxa"/>
          </w:tcPr>
          <w:p w:rsidR="00C8679B" w:rsidRDefault="00462819">
            <w:pPr>
              <w:widowControl w:val="0"/>
              <w:spacing w:before="59" w:line="240" w:lineRule="auto"/>
              <w:ind w:left="115" w:right="695"/>
            </w:pPr>
            <w:r>
              <w:t>1.6.1 Zvyšovat podíl kapalných biopaliv jako náhrada fosilních zdrojů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255"/>
            </w:pPr>
            <w:r>
              <w:t>1.6.2 Zvyšovat podíl využití elektrické energie pro pohony jako náhrada fosilních zdrojů</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132"/>
            </w:pPr>
            <w:r>
              <w:t>1.6.3 Výhledově zavádět využití vodíku jako zdroje energie pro pohon v dopravě</w:t>
            </w:r>
          </w:p>
        </w:tc>
      </w:tr>
      <w:tr w:rsidR="00C8679B">
        <w:trPr>
          <w:trHeight w:val="1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7" w:line="240" w:lineRule="auto"/>
              <w:ind w:left="115" w:right="186"/>
            </w:pPr>
            <w:r>
              <w:t>1.7 Systémový rozvoj energetiky ČR v kontextu rozvoje energetiky EU</w:t>
            </w:r>
          </w:p>
        </w:tc>
        <w:tc>
          <w:tcPr>
            <w:tcW w:w="6011" w:type="dxa"/>
          </w:tcPr>
          <w:p w:rsidR="00C8679B" w:rsidRDefault="00462819">
            <w:pPr>
              <w:widowControl w:val="0"/>
              <w:spacing w:before="184" w:line="240" w:lineRule="auto"/>
              <w:ind w:left="115"/>
            </w:pPr>
            <w:r>
              <w:t>1.7.1 Systémové analýzy pro podporu vyvážené státní energetické koncepce (SEK), dalších příbuzných strategických dokumentů státu a regionálních rozvojových koncepcí s ohledem na rámec EU</w:t>
            </w:r>
          </w:p>
        </w:tc>
      </w:tr>
      <w:tr w:rsidR="00C8679B">
        <w:trPr>
          <w:trHeight w:val="8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0" w:line="240" w:lineRule="auto"/>
              <w:ind w:left="115" w:right="554"/>
              <w:jc w:val="both"/>
            </w:pPr>
            <w:r>
              <w:t xml:space="preserve">1.7.2 Integrální koncepce rozvoje municipalit a regionů s ověřováním demonstračními projekty (vazba na SET </w:t>
            </w:r>
            <w:proofErr w:type="spellStart"/>
            <w:r>
              <w:t>Plan</w:t>
            </w:r>
            <w:proofErr w:type="spellEnd"/>
            <w:r>
              <w:t xml:space="preserve"> – Smart </w:t>
            </w:r>
            <w:proofErr w:type="spellStart"/>
            <w:r>
              <w:t>Cities</w:t>
            </w:r>
            <w:proofErr w:type="spellEnd"/>
            <w:r>
              <w:t xml:space="preserve"> a Smart </w:t>
            </w:r>
            <w:proofErr w:type="spellStart"/>
            <w:r>
              <w:t>Regions</w:t>
            </w:r>
            <w:proofErr w:type="spellEnd"/>
            <w:r>
              <w:t>)</w:t>
            </w:r>
          </w:p>
        </w:tc>
      </w:tr>
      <w:tr w:rsidR="00C8679B">
        <w:trPr>
          <w:trHeight w:val="1120"/>
        </w:trPr>
        <w:tc>
          <w:tcPr>
            <w:tcW w:w="1644" w:type="dxa"/>
          </w:tcPr>
          <w:p w:rsidR="00C8679B" w:rsidRDefault="00462819">
            <w:pPr>
              <w:widowControl w:val="0"/>
              <w:spacing w:before="55" w:line="240" w:lineRule="auto"/>
              <w:ind w:left="114" w:right="108"/>
              <w:rPr>
                <w:b/>
              </w:rPr>
            </w:pPr>
            <w:r>
              <w:rPr>
                <w:b/>
              </w:rPr>
              <w:t>2. Snižování energetické náročnosti hospodářství</w:t>
            </w:r>
          </w:p>
        </w:tc>
        <w:tc>
          <w:tcPr>
            <w:tcW w:w="2127" w:type="dxa"/>
          </w:tcPr>
          <w:p w:rsidR="00C8679B" w:rsidRDefault="00462819">
            <w:pPr>
              <w:widowControl w:val="0"/>
              <w:spacing w:before="57" w:line="240" w:lineRule="auto"/>
              <w:ind w:left="115" w:right="638"/>
            </w:pPr>
            <w:r>
              <w:t>2.1 Snižování energetické náročnosti hospodářství</w:t>
            </w:r>
          </w:p>
        </w:tc>
        <w:tc>
          <w:tcPr>
            <w:tcW w:w="6011" w:type="dxa"/>
          </w:tcPr>
          <w:p w:rsidR="00C8679B" w:rsidRDefault="00C8679B">
            <w:pPr>
              <w:widowControl w:val="0"/>
              <w:spacing w:before="1" w:line="240" w:lineRule="auto"/>
              <w:rPr>
                <w:b/>
                <w:sz w:val="27"/>
                <w:szCs w:val="27"/>
              </w:rPr>
            </w:pPr>
          </w:p>
          <w:p w:rsidR="00C8679B" w:rsidRDefault="00462819">
            <w:pPr>
              <w:widowControl w:val="0"/>
              <w:spacing w:line="240" w:lineRule="auto"/>
              <w:ind w:left="115" w:right="279"/>
            </w:pPr>
            <w:r>
              <w:t>2.1.1 Energetické bilance materiálů a paliv za plnou dobu cyklu</w:t>
            </w:r>
          </w:p>
        </w:tc>
      </w:tr>
      <w:tr w:rsidR="00C8679B">
        <w:trPr>
          <w:trHeight w:val="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756"/>
            </w:pPr>
            <w:r>
              <w:t>2.1.2 Výzkum a vývoj nových energeticky úsporných průmyslových technologií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2.1.3 Zvyšování užitné hodnoty a trvanlivosti staveb</w:t>
            </w:r>
          </w:p>
        </w:tc>
      </w:tr>
      <w:tr w:rsidR="00C8679B">
        <w:trPr>
          <w:trHeight w:val="162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462819">
            <w:pPr>
              <w:widowControl w:val="0"/>
              <w:spacing w:before="59" w:line="240" w:lineRule="auto"/>
              <w:ind w:left="115" w:right="663"/>
            </w:pPr>
            <w:r>
              <w:t>2.2 Nové technologie a postupy s potenciálním využitím v energetice</w:t>
            </w:r>
          </w:p>
        </w:tc>
        <w:tc>
          <w:tcPr>
            <w:tcW w:w="6011"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5" w:right="670"/>
            </w:pPr>
            <w:r>
              <w:t xml:space="preserve">2.2.1 Zapojení </w:t>
            </w:r>
            <w:proofErr w:type="spellStart"/>
            <w:r>
              <w:t>VaV</w:t>
            </w:r>
            <w:proofErr w:type="spellEnd"/>
            <w:r>
              <w:t xml:space="preserve"> do mezinárodních aktivit v oblasti využití jaderné fúze</w:t>
            </w:r>
          </w:p>
        </w:tc>
      </w:tr>
      <w:tr w:rsidR="00C8679B">
        <w:trPr>
          <w:trHeight w:val="8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57" w:line="240" w:lineRule="auto"/>
              <w:ind w:left="115" w:right="475"/>
            </w:pPr>
            <w:r>
              <w:t xml:space="preserve">2.2.2 Nové metody a metodiky v oblasti diagnostiky </w:t>
            </w:r>
            <w:r w:rsidR="00DE5ED1">
              <w:br/>
            </w:r>
            <w:r>
              <w:t>pro zvyšování spolehlivosti, bezpečnosti a životnosti energetických zařízení</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2.2.3 Biotechnologie, bioinženýrství a genetika</w:t>
            </w:r>
          </w:p>
        </w:tc>
      </w:tr>
    </w:tbl>
    <w:p w:rsidR="00C8679B" w:rsidRDefault="00C8679B">
      <w:pPr>
        <w:widowControl w:val="0"/>
      </w:pPr>
    </w:p>
    <w:tbl>
      <w:tblPr>
        <w:tblStyle w:val="af4"/>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644"/>
        <w:gridCol w:w="2127"/>
        <w:gridCol w:w="6011"/>
      </w:tblGrid>
      <w:tr w:rsidR="00C8679B">
        <w:trPr>
          <w:trHeight w:val="860"/>
        </w:trPr>
        <w:tc>
          <w:tcPr>
            <w:tcW w:w="1644" w:type="dxa"/>
          </w:tcPr>
          <w:p w:rsidR="00C8679B" w:rsidRDefault="00462819">
            <w:pPr>
              <w:widowControl w:val="0"/>
              <w:spacing w:before="55" w:line="240" w:lineRule="auto"/>
              <w:ind w:left="114"/>
              <w:rPr>
                <w:b/>
              </w:rPr>
            </w:pPr>
            <w:r>
              <w:rPr>
                <w:b/>
              </w:rPr>
              <w:t>3.</w:t>
            </w:r>
          </w:p>
          <w:p w:rsidR="00C8679B" w:rsidRDefault="00462819">
            <w:pPr>
              <w:widowControl w:val="0"/>
              <w:spacing w:before="1" w:line="240" w:lineRule="auto"/>
              <w:ind w:left="114" w:right="279"/>
              <w:rPr>
                <w:b/>
              </w:rPr>
            </w:pPr>
            <w:r>
              <w:rPr>
                <w:b/>
              </w:rPr>
              <w:t>Materiálová základna</w:t>
            </w:r>
          </w:p>
        </w:tc>
        <w:tc>
          <w:tcPr>
            <w:tcW w:w="2127" w:type="dxa"/>
          </w:tcPr>
          <w:p w:rsidR="00C8679B" w:rsidRDefault="00462819">
            <w:pPr>
              <w:widowControl w:val="0"/>
              <w:spacing w:before="185" w:line="240" w:lineRule="auto"/>
              <w:ind w:left="115" w:right="700"/>
            </w:pPr>
            <w:r>
              <w:t>3.1 Pokročilé materiály</w:t>
            </w:r>
          </w:p>
        </w:tc>
        <w:tc>
          <w:tcPr>
            <w:tcW w:w="6011" w:type="dxa"/>
          </w:tcPr>
          <w:p w:rsidR="00C8679B" w:rsidRDefault="00462819">
            <w:pPr>
              <w:widowControl w:val="0"/>
              <w:spacing w:before="185" w:line="240" w:lineRule="auto"/>
              <w:ind w:left="115" w:right="915"/>
            </w:pPr>
            <w:r>
              <w:t xml:space="preserve">3.1.1 Dlouhodobá perspektiva zajištění surovin </w:t>
            </w:r>
            <w:r w:rsidR="00DE5ED1">
              <w:br/>
            </w:r>
            <w:r>
              <w:t>pro ekonomiku ČR</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71" w:line="240" w:lineRule="auto"/>
              <w:ind w:left="115"/>
            </w:pPr>
            <w:r>
              <w:t>3.1.2 Pokročilé materiály pro konkurenceschopnost</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3.1.3 Inovace a udržitelnost klasických materiálů</w:t>
            </w:r>
          </w:p>
        </w:tc>
      </w:tr>
      <w:tr w:rsidR="00C8679B">
        <w:trPr>
          <w:trHeight w:val="380"/>
        </w:trPr>
        <w:tc>
          <w:tcPr>
            <w:tcW w:w="1644" w:type="dxa"/>
          </w:tcPr>
          <w:p w:rsidR="00C8679B" w:rsidRDefault="00C8679B">
            <w:pPr>
              <w:widowControl w:val="0"/>
              <w:spacing w:line="240" w:lineRule="auto"/>
              <w:rPr>
                <w:rFonts w:ascii="Times New Roman" w:eastAsia="Times New Roman" w:hAnsi="Times New Roman" w:cs="Times New Roman"/>
              </w:rPr>
            </w:pPr>
          </w:p>
        </w:tc>
        <w:tc>
          <w:tcPr>
            <w:tcW w:w="2127" w:type="dxa"/>
          </w:tcPr>
          <w:p w:rsidR="00C8679B" w:rsidRDefault="00C8679B">
            <w:pPr>
              <w:widowControl w:val="0"/>
              <w:spacing w:line="240" w:lineRule="auto"/>
              <w:rPr>
                <w:rFonts w:ascii="Times New Roman" w:eastAsia="Times New Roman" w:hAnsi="Times New Roman" w:cs="Times New Roman"/>
              </w:rPr>
            </w:pPr>
          </w:p>
        </w:tc>
        <w:tc>
          <w:tcPr>
            <w:tcW w:w="6011" w:type="dxa"/>
          </w:tcPr>
          <w:p w:rsidR="00C8679B" w:rsidRDefault="00462819">
            <w:pPr>
              <w:widowControl w:val="0"/>
              <w:spacing w:before="69" w:line="240" w:lineRule="auto"/>
              <w:ind w:left="115"/>
            </w:pPr>
            <w:r>
              <w:t xml:space="preserve">3.1.4 Využití </w:t>
            </w:r>
            <w:proofErr w:type="spellStart"/>
            <w:r>
              <w:t>nanomateriálů</w:t>
            </w:r>
            <w:proofErr w:type="spellEnd"/>
            <w:r>
              <w:t xml:space="preserve"> a nanotechnologií</w:t>
            </w:r>
          </w:p>
        </w:tc>
      </w:tr>
    </w:tbl>
    <w:p w:rsidR="00C8679B" w:rsidRDefault="00C8679B">
      <w:pPr>
        <w:widowControl w:val="0"/>
        <w:spacing w:before="3" w:line="240" w:lineRule="auto"/>
      </w:pPr>
    </w:p>
    <w:p w:rsidR="00C8679B" w:rsidRDefault="00462819">
      <w:pPr>
        <w:widowControl w:val="0"/>
        <w:spacing w:before="94" w:line="240" w:lineRule="auto"/>
        <w:ind w:left="132"/>
        <w:rPr>
          <w:b/>
        </w:rPr>
      </w:pPr>
      <w:r>
        <w:rPr>
          <w:b/>
        </w:rPr>
        <w:t xml:space="preserve">Tabulka č. 22. 3: Cíle </w:t>
      </w:r>
      <w:proofErr w:type="spellStart"/>
      <w:r>
        <w:rPr>
          <w:b/>
        </w:rPr>
        <w:t>VaVaI</w:t>
      </w:r>
      <w:proofErr w:type="spellEnd"/>
      <w:r>
        <w:rPr>
          <w:b/>
        </w:rPr>
        <w:t xml:space="preserve"> prioritní oblasti Prostředí pro kvalitní život</w:t>
      </w:r>
    </w:p>
    <w:p w:rsidR="00C8679B" w:rsidRDefault="00C8679B">
      <w:pPr>
        <w:widowControl w:val="0"/>
        <w:spacing w:before="9" w:line="240" w:lineRule="auto"/>
        <w:rPr>
          <w:b/>
          <w:sz w:val="10"/>
          <w:szCs w:val="10"/>
        </w:rPr>
      </w:pPr>
    </w:p>
    <w:tbl>
      <w:tblPr>
        <w:tblStyle w:val="af5"/>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360"/>
        </w:trPr>
        <w:tc>
          <w:tcPr>
            <w:tcW w:w="2103" w:type="dxa"/>
          </w:tcPr>
          <w:p w:rsidR="00C8679B" w:rsidRDefault="00462819">
            <w:pPr>
              <w:widowControl w:val="0"/>
              <w:spacing w:before="55" w:line="240" w:lineRule="auto"/>
              <w:ind w:left="657" w:right="639"/>
              <w:jc w:val="center"/>
              <w:rPr>
                <w:b/>
              </w:rPr>
            </w:pPr>
            <w:r>
              <w:rPr>
                <w:b/>
              </w:rPr>
              <w:t>Oblasti</w:t>
            </w:r>
          </w:p>
        </w:tc>
        <w:tc>
          <w:tcPr>
            <w:tcW w:w="2235" w:type="dxa"/>
          </w:tcPr>
          <w:p w:rsidR="00C8679B" w:rsidRDefault="00462819">
            <w:pPr>
              <w:widowControl w:val="0"/>
              <w:spacing w:before="55" w:line="240" w:lineRule="auto"/>
              <w:ind w:left="556"/>
              <w:rPr>
                <w:b/>
              </w:rPr>
            </w:pPr>
            <w:r>
              <w:rPr>
                <w:b/>
              </w:rPr>
              <w:t>Podoblasti</w:t>
            </w:r>
          </w:p>
        </w:tc>
        <w:tc>
          <w:tcPr>
            <w:tcW w:w="5444" w:type="dxa"/>
          </w:tcPr>
          <w:p w:rsidR="00C8679B" w:rsidRDefault="00462819">
            <w:pPr>
              <w:widowControl w:val="0"/>
              <w:spacing w:before="55" w:line="240" w:lineRule="auto"/>
              <w:ind w:left="117"/>
              <w:rPr>
                <w:b/>
              </w:rPr>
            </w:pPr>
            <w:r>
              <w:rPr>
                <w:b/>
              </w:rPr>
              <w:t xml:space="preserve">Cíle </w:t>
            </w:r>
            <w:proofErr w:type="spellStart"/>
            <w:r>
              <w:rPr>
                <w:b/>
              </w:rPr>
              <w:t>VaVaI</w:t>
            </w:r>
            <w:proofErr w:type="spellEnd"/>
          </w:p>
        </w:tc>
      </w:tr>
      <w:tr w:rsidR="00C8679B">
        <w:trPr>
          <w:trHeight w:val="1380"/>
        </w:trPr>
        <w:tc>
          <w:tcPr>
            <w:tcW w:w="2103" w:type="dxa"/>
          </w:tcPr>
          <w:p w:rsidR="00C8679B" w:rsidRDefault="00C8679B">
            <w:pPr>
              <w:widowControl w:val="0"/>
              <w:spacing w:before="2" w:line="240" w:lineRule="auto"/>
              <w:rPr>
                <w:b/>
                <w:sz w:val="34"/>
                <w:szCs w:val="34"/>
              </w:rPr>
            </w:pPr>
          </w:p>
          <w:p w:rsidR="00C8679B" w:rsidRDefault="00462819">
            <w:pPr>
              <w:widowControl w:val="0"/>
              <w:spacing w:line="240" w:lineRule="auto"/>
              <w:ind w:left="114"/>
              <w:rPr>
                <w:b/>
              </w:rPr>
            </w:pPr>
            <w:r>
              <w:rPr>
                <w:b/>
              </w:rPr>
              <w:t>1. Přírodní zdroje</w:t>
            </w:r>
          </w:p>
        </w:tc>
        <w:tc>
          <w:tcPr>
            <w:tcW w:w="2235"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6"/>
            </w:pPr>
            <w:r>
              <w:t>1.1 Biodiverzita</w:t>
            </w:r>
          </w:p>
        </w:tc>
        <w:tc>
          <w:tcPr>
            <w:tcW w:w="5444" w:type="dxa"/>
          </w:tcPr>
          <w:p w:rsidR="00C8679B" w:rsidRDefault="00462819">
            <w:pPr>
              <w:widowControl w:val="0"/>
              <w:spacing w:before="57" w:line="240" w:lineRule="auto"/>
              <w:ind w:left="117" w:right="90"/>
            </w:pPr>
            <w:r>
              <w:t xml:space="preserve">1.1.1 Zvýšení dlouhodobé efektivity zvláštní územní ochrany přírody a krajiny směřující k podpoře </w:t>
            </w:r>
            <w:proofErr w:type="spellStart"/>
            <w:r>
              <w:t>metapopulací</w:t>
            </w:r>
            <w:proofErr w:type="spellEnd"/>
            <w:r>
              <w:t xml:space="preserve"> ubývajících ohrožených druhů a druhů s těžištěm výskytu v biotopech člověkem vytvořených nebo silně ovlivněných</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9" w:line="240" w:lineRule="auto"/>
              <w:ind w:left="117" w:right="383"/>
            </w:pPr>
            <w:r>
              <w:t>1.1.2 Vytvoření efektivních typů opatření k udržení přirozených společenstev a přirozených biotopů druhů</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261"/>
            </w:pPr>
            <w:r>
              <w:t>1.1.3 Zhodnocení impaktu rostlinných a živočišných invazí a vývoj nástrojů k jejich omezení</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457"/>
            </w:pPr>
            <w:r>
              <w:t>1.1.4 Hodnocení, mapování a kategorizace ekosystémových služeb včetně vytvoření nástrojů hodnocení jejich věcné správnosti a praktické využitelnosti</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1.2 Voda</w:t>
            </w:r>
          </w:p>
        </w:tc>
        <w:tc>
          <w:tcPr>
            <w:tcW w:w="5444" w:type="dxa"/>
          </w:tcPr>
          <w:p w:rsidR="00C8679B" w:rsidRDefault="00462819">
            <w:pPr>
              <w:widowControl w:val="0"/>
              <w:spacing w:before="57" w:line="240" w:lineRule="auto"/>
              <w:ind w:left="117" w:right="639"/>
            </w:pPr>
            <w:r>
              <w:t>1.2.1 Snížení znečištění vod z bodových a nebodových zdrojů a udržitelné užívání vodních zdrojů</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1.3 Půda</w:t>
            </w:r>
          </w:p>
        </w:tc>
        <w:tc>
          <w:tcPr>
            <w:tcW w:w="5444" w:type="dxa"/>
          </w:tcPr>
          <w:p w:rsidR="00C8679B" w:rsidRDefault="00462819">
            <w:pPr>
              <w:widowControl w:val="0"/>
              <w:spacing w:before="59" w:line="240" w:lineRule="auto"/>
              <w:ind w:left="117" w:right="419"/>
            </w:pPr>
            <w:r>
              <w:t>1.3.1 Zvyšování obsahu stabilní organické hmoty a podpora funkční diverzity půdních organismů při současném zachování produkčních vlastností půd</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17" w:right="419"/>
            </w:pPr>
            <w:r>
              <w:t>1.3.3 Zvyšování retenční schopnosti půd mokřadů a zavádění retenčních pásů</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84" w:line="240" w:lineRule="auto"/>
              <w:ind w:left="116"/>
            </w:pPr>
            <w:r>
              <w:t>1.4 Ovzduší</w:t>
            </w:r>
          </w:p>
        </w:tc>
        <w:tc>
          <w:tcPr>
            <w:tcW w:w="5444" w:type="dxa"/>
          </w:tcPr>
          <w:p w:rsidR="00C8679B" w:rsidRDefault="00462819">
            <w:pPr>
              <w:widowControl w:val="0"/>
              <w:spacing w:before="57" w:line="240" w:lineRule="auto"/>
              <w:ind w:left="117" w:right="1258"/>
            </w:pPr>
            <w:r>
              <w:t>1.4.1 Omezení emisí znečišťujících látek z antropogenních zdrojů</w:t>
            </w:r>
          </w:p>
        </w:tc>
      </w:tr>
      <w:tr w:rsidR="00C8679B">
        <w:trPr>
          <w:trHeight w:val="7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05" w:line="240" w:lineRule="auto"/>
              <w:ind w:left="117" w:right="362"/>
            </w:pPr>
            <w:r>
              <w:t>1.4.2 Mechanismy šíření a depozice znečišťujících látek</w:t>
            </w:r>
          </w:p>
        </w:tc>
      </w:tr>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159"/>
            </w:pPr>
            <w:r>
              <w:t>1.5 Nerostné zdroje a vlivy těžby na životní prostředí</w:t>
            </w:r>
          </w:p>
        </w:tc>
        <w:tc>
          <w:tcPr>
            <w:tcW w:w="5444" w:type="dxa"/>
          </w:tcPr>
          <w:p w:rsidR="00C8679B" w:rsidRDefault="00462819">
            <w:pPr>
              <w:widowControl w:val="0"/>
              <w:spacing w:before="184" w:line="240" w:lineRule="auto"/>
              <w:ind w:left="117" w:right="383"/>
            </w:pPr>
            <w:r>
              <w:t>1.5.1 Posílení udržitelnosti zásobování nerostnými surovinami</w:t>
            </w:r>
          </w:p>
        </w:tc>
      </w:tr>
      <w:tr w:rsidR="00C8679B">
        <w:trPr>
          <w:trHeight w:val="1120"/>
        </w:trPr>
        <w:tc>
          <w:tcPr>
            <w:tcW w:w="2103" w:type="dxa"/>
          </w:tcPr>
          <w:p w:rsidR="00C8679B" w:rsidRDefault="00C8679B">
            <w:pPr>
              <w:widowControl w:val="0"/>
              <w:spacing w:before="3" w:line="240" w:lineRule="auto"/>
              <w:rPr>
                <w:b/>
                <w:sz w:val="23"/>
                <w:szCs w:val="23"/>
              </w:rPr>
            </w:pPr>
          </w:p>
          <w:p w:rsidR="00C8679B" w:rsidRDefault="00462819">
            <w:pPr>
              <w:widowControl w:val="0"/>
              <w:spacing w:before="1" w:line="240" w:lineRule="auto"/>
              <w:ind w:left="114"/>
              <w:rPr>
                <w:b/>
              </w:rPr>
            </w:pPr>
            <w:r>
              <w:rPr>
                <w:b/>
              </w:rPr>
              <w:t>2. Globální změny</w:t>
            </w:r>
          </w:p>
        </w:tc>
        <w:tc>
          <w:tcPr>
            <w:tcW w:w="2235" w:type="dxa"/>
          </w:tcPr>
          <w:p w:rsidR="00C8679B" w:rsidRDefault="00462819">
            <w:pPr>
              <w:widowControl w:val="0"/>
              <w:spacing w:before="59" w:line="240" w:lineRule="auto"/>
              <w:ind w:left="116" w:right="110"/>
            </w:pPr>
            <w:r>
              <w:t xml:space="preserve">2.1 Metody </w:t>
            </w:r>
            <w:proofErr w:type="spellStart"/>
            <w:r>
              <w:t>mitigace</w:t>
            </w:r>
            <w:proofErr w:type="spellEnd"/>
            <w:r>
              <w:t xml:space="preserve"> a adaptace na globální a lokální změny</w:t>
            </w:r>
          </w:p>
        </w:tc>
        <w:tc>
          <w:tcPr>
            <w:tcW w:w="5444" w:type="dxa"/>
          </w:tcPr>
          <w:p w:rsidR="00C8679B" w:rsidRDefault="00462819">
            <w:pPr>
              <w:widowControl w:val="0"/>
              <w:spacing w:before="184" w:line="240" w:lineRule="auto"/>
              <w:ind w:left="117" w:right="634"/>
              <w:jc w:val="both"/>
            </w:pPr>
            <w:r>
              <w:t>2.1.1 Návrh adaptačních opatření v jednotlivých sektorech hospodářství ČR a návrh nástrojů pro snižování emisí GHG</w:t>
            </w:r>
          </w:p>
        </w:tc>
      </w:tr>
    </w:tbl>
    <w:p w:rsidR="00C8679B" w:rsidRDefault="00C8679B">
      <w:pPr>
        <w:widowControl w:val="0"/>
      </w:pPr>
    </w:p>
    <w:tbl>
      <w:tblPr>
        <w:tblStyle w:val="af6"/>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8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97"/>
            </w:pPr>
            <w:r>
              <w:t>2.2 Biogeochemické cykly dusíku a fosforu</w:t>
            </w:r>
          </w:p>
        </w:tc>
        <w:tc>
          <w:tcPr>
            <w:tcW w:w="5444" w:type="dxa"/>
          </w:tcPr>
          <w:p w:rsidR="00C8679B" w:rsidRDefault="00462819">
            <w:pPr>
              <w:widowControl w:val="0"/>
              <w:spacing w:before="185" w:line="240" w:lineRule="auto"/>
              <w:ind w:left="117" w:right="481"/>
            </w:pPr>
            <w:r>
              <w:t>2.2.1 Optimalizovat toky reaktivních forem dusíku a fosforu (</w:t>
            </w:r>
            <w:proofErr w:type="spellStart"/>
            <w:r>
              <w:t>Nr</w:t>
            </w:r>
            <w:proofErr w:type="spellEnd"/>
            <w:r>
              <w:t xml:space="preserve"> a </w:t>
            </w:r>
            <w:proofErr w:type="spellStart"/>
            <w:r>
              <w:t>Pr</w:t>
            </w:r>
            <w:proofErr w:type="spellEnd"/>
            <w:r>
              <w:t>)</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9" w:line="240" w:lineRule="auto"/>
              <w:ind w:left="116" w:right="476"/>
            </w:pPr>
            <w:r>
              <w:t>2.3 Nebezpečné látky v životním prostředí</w:t>
            </w:r>
          </w:p>
        </w:tc>
        <w:tc>
          <w:tcPr>
            <w:tcW w:w="5444" w:type="dxa"/>
          </w:tcPr>
          <w:p w:rsidR="00C8679B" w:rsidRDefault="00C8679B">
            <w:pPr>
              <w:widowControl w:val="0"/>
              <w:spacing w:before="1" w:line="240" w:lineRule="auto"/>
              <w:rPr>
                <w:b/>
                <w:sz w:val="27"/>
                <w:szCs w:val="27"/>
              </w:rPr>
            </w:pPr>
          </w:p>
          <w:p w:rsidR="00C8679B" w:rsidRDefault="00462819">
            <w:pPr>
              <w:widowControl w:val="0"/>
              <w:spacing w:line="240" w:lineRule="auto"/>
              <w:ind w:left="117"/>
            </w:pPr>
            <w:r>
              <w:t>2.3.1 Životní prostředí a zdraví</w:t>
            </w:r>
          </w:p>
        </w:tc>
      </w:tr>
      <w:tr w:rsidR="00C8679B">
        <w:trPr>
          <w:trHeight w:val="1200"/>
        </w:trPr>
        <w:tc>
          <w:tcPr>
            <w:tcW w:w="2103" w:type="dxa"/>
          </w:tcPr>
          <w:p w:rsidR="00C8679B" w:rsidRDefault="00462819">
            <w:pPr>
              <w:widowControl w:val="0"/>
              <w:spacing w:before="55" w:line="240" w:lineRule="auto"/>
              <w:ind w:left="114" w:right="530"/>
              <w:rPr>
                <w:b/>
              </w:rPr>
            </w:pPr>
            <w:r>
              <w:rPr>
                <w:b/>
              </w:rPr>
              <w:t>3. Udržitelný rozvoj krajiny</w:t>
            </w:r>
          </w:p>
          <w:p w:rsidR="00C8679B" w:rsidRDefault="00462819">
            <w:pPr>
              <w:widowControl w:val="0"/>
              <w:spacing w:line="240" w:lineRule="auto"/>
              <w:ind w:left="114"/>
              <w:rPr>
                <w:b/>
              </w:rPr>
            </w:pPr>
            <w:r>
              <w:rPr>
                <w:b/>
              </w:rPr>
              <w:t>a lidských sídel</w:t>
            </w:r>
          </w:p>
        </w:tc>
        <w:tc>
          <w:tcPr>
            <w:tcW w:w="2235" w:type="dxa"/>
          </w:tcPr>
          <w:p w:rsidR="00C8679B" w:rsidRDefault="00462819">
            <w:pPr>
              <w:widowControl w:val="0"/>
              <w:spacing w:before="100" w:line="240" w:lineRule="auto"/>
              <w:ind w:left="116" w:right="464"/>
            </w:pPr>
            <w:r>
              <w:t xml:space="preserve">3.1 </w:t>
            </w:r>
            <w:proofErr w:type="gramStart"/>
            <w:r>
              <w:t>Zelená</w:t>
            </w:r>
            <w:proofErr w:type="gramEnd"/>
            <w:r>
              <w:t xml:space="preserve"> infrastruktura – stabilní struktura krajiny</w:t>
            </w:r>
          </w:p>
        </w:tc>
        <w:tc>
          <w:tcPr>
            <w:tcW w:w="5444" w:type="dxa"/>
          </w:tcPr>
          <w:p w:rsidR="00C8679B" w:rsidRDefault="00C8679B">
            <w:pPr>
              <w:widowControl w:val="0"/>
              <w:spacing w:before="7" w:line="240" w:lineRule="auto"/>
              <w:rPr>
                <w:b/>
                <w:sz w:val="30"/>
                <w:szCs w:val="30"/>
              </w:rPr>
            </w:pPr>
          </w:p>
          <w:p w:rsidR="00C8679B" w:rsidRDefault="00462819">
            <w:pPr>
              <w:widowControl w:val="0"/>
              <w:spacing w:line="240" w:lineRule="auto"/>
              <w:ind w:left="117" w:right="651"/>
            </w:pPr>
            <w:r>
              <w:t>3.1.1 Vytvoření koncepčních nástrojů plánování krajiny</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before="1" w:line="240" w:lineRule="auto"/>
              <w:rPr>
                <w:b/>
                <w:sz w:val="27"/>
                <w:szCs w:val="27"/>
              </w:rPr>
            </w:pPr>
          </w:p>
          <w:p w:rsidR="00C8679B" w:rsidRDefault="00462819">
            <w:pPr>
              <w:widowControl w:val="0"/>
              <w:spacing w:line="240" w:lineRule="auto"/>
              <w:ind w:left="116" w:right="513"/>
            </w:pPr>
            <w:r>
              <w:t>3.2 Zemědělství a lesnictví</w:t>
            </w:r>
          </w:p>
        </w:tc>
        <w:tc>
          <w:tcPr>
            <w:tcW w:w="5444" w:type="dxa"/>
          </w:tcPr>
          <w:p w:rsidR="00C8679B" w:rsidRDefault="00462819">
            <w:pPr>
              <w:widowControl w:val="0"/>
              <w:spacing w:before="59" w:line="240" w:lineRule="auto"/>
              <w:ind w:left="117" w:right="493"/>
            </w:pPr>
            <w:r>
              <w:t>3.2.1 Získání prakticky využitelných poznatků pro efektivní zemědělskou produkci v ekologicky</w:t>
            </w:r>
          </w:p>
          <w:p w:rsidR="00C8679B" w:rsidRDefault="00462819">
            <w:pPr>
              <w:widowControl w:val="0"/>
              <w:spacing w:before="1" w:line="240" w:lineRule="auto"/>
              <w:ind w:left="117" w:right="383"/>
            </w:pPr>
            <w:r>
              <w:t>a ekonomicky dlouhodobě udržitelných systémech hospodaření na půdě</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9" w:line="252" w:lineRule="auto"/>
              <w:ind w:left="116"/>
            </w:pPr>
            <w:r>
              <w:t>3.3 Urbanizmus</w:t>
            </w:r>
          </w:p>
          <w:p w:rsidR="00C8679B" w:rsidRDefault="00462819">
            <w:pPr>
              <w:widowControl w:val="0"/>
              <w:spacing w:line="240" w:lineRule="auto"/>
              <w:ind w:left="116" w:right="207"/>
            </w:pPr>
            <w:r>
              <w:t>a inteligentní lidská sídla</w:t>
            </w:r>
          </w:p>
        </w:tc>
        <w:tc>
          <w:tcPr>
            <w:tcW w:w="5444" w:type="dxa"/>
          </w:tcPr>
          <w:p w:rsidR="00C8679B" w:rsidRDefault="00462819">
            <w:pPr>
              <w:widowControl w:val="0"/>
              <w:spacing w:before="59" w:line="240" w:lineRule="auto"/>
              <w:ind w:left="117" w:right="204"/>
            </w:pPr>
            <w:r>
              <w:t>3.3.1 Návrh moderních metod a systémů budování a provozu inteligentních lidských sídel s minimálními dopady na životní prostředí</w:t>
            </w:r>
          </w:p>
        </w:tc>
      </w:tr>
      <w:tr w:rsidR="00C8679B">
        <w:trPr>
          <w:trHeight w:val="1460"/>
        </w:trPr>
        <w:tc>
          <w:tcPr>
            <w:tcW w:w="2103" w:type="dxa"/>
          </w:tcPr>
          <w:p w:rsidR="00C8679B" w:rsidRDefault="00462819">
            <w:pPr>
              <w:widowControl w:val="0"/>
              <w:spacing w:before="55" w:line="240" w:lineRule="auto"/>
              <w:ind w:left="114"/>
              <w:rPr>
                <w:b/>
              </w:rPr>
            </w:pPr>
            <w:r>
              <w:rPr>
                <w:b/>
              </w:rPr>
              <w:t>4.</w:t>
            </w:r>
          </w:p>
          <w:p w:rsidR="00C8679B" w:rsidRDefault="00462819">
            <w:pPr>
              <w:widowControl w:val="0"/>
              <w:spacing w:before="1" w:line="240" w:lineRule="auto"/>
              <w:ind w:left="114" w:right="225"/>
              <w:rPr>
                <w:b/>
              </w:rPr>
            </w:pPr>
            <w:r>
              <w:rPr>
                <w:b/>
              </w:rPr>
              <w:t>Environmentální technologie</w:t>
            </w:r>
          </w:p>
          <w:p w:rsidR="00C8679B" w:rsidRDefault="00462819">
            <w:pPr>
              <w:widowControl w:val="0"/>
              <w:spacing w:line="240" w:lineRule="auto"/>
              <w:ind w:left="114"/>
              <w:rPr>
                <w:b/>
              </w:rPr>
            </w:pPr>
            <w:r>
              <w:rPr>
                <w:b/>
              </w:rPr>
              <w:t xml:space="preserve">a </w:t>
            </w:r>
            <w:proofErr w:type="spellStart"/>
            <w:r>
              <w:rPr>
                <w:b/>
              </w:rPr>
              <w:t>ekoinovace</w:t>
            </w:r>
            <w:proofErr w:type="spellEnd"/>
          </w:p>
        </w:tc>
        <w:tc>
          <w:tcPr>
            <w:tcW w:w="2235" w:type="dxa"/>
          </w:tcPr>
          <w:p w:rsidR="00C8679B" w:rsidRDefault="00462819">
            <w:pPr>
              <w:widowControl w:val="0"/>
              <w:spacing w:before="100" w:line="240" w:lineRule="auto"/>
              <w:ind w:left="116" w:right="134"/>
            </w:pPr>
            <w:r>
              <w:t>4.1 Technologie, techniky a materiály přátelské</w:t>
            </w:r>
          </w:p>
          <w:p w:rsidR="00C8679B" w:rsidRDefault="00462819">
            <w:pPr>
              <w:widowControl w:val="0"/>
              <w:spacing w:line="240" w:lineRule="auto"/>
              <w:ind w:left="116" w:right="973"/>
            </w:pPr>
            <w:r>
              <w:t>k životnímu prostředí</w:t>
            </w:r>
          </w:p>
        </w:tc>
        <w:tc>
          <w:tcPr>
            <w:tcW w:w="5444" w:type="dxa"/>
          </w:tcPr>
          <w:p w:rsidR="00C8679B" w:rsidRDefault="00C8679B">
            <w:pPr>
              <w:widowControl w:val="0"/>
              <w:spacing w:line="240" w:lineRule="auto"/>
              <w:rPr>
                <w:b/>
                <w:sz w:val="24"/>
                <w:szCs w:val="24"/>
              </w:rPr>
            </w:pPr>
          </w:p>
          <w:p w:rsidR="00C8679B" w:rsidRDefault="00462819">
            <w:pPr>
              <w:widowControl w:val="0"/>
              <w:spacing w:before="203" w:line="240" w:lineRule="auto"/>
              <w:ind w:left="117"/>
            </w:pPr>
            <w:r>
              <w:t>4.1.1 Technologie a výrobky zvyšující celkovou účinnost využití primárních zdrojů</w:t>
            </w:r>
          </w:p>
        </w:tc>
      </w:tr>
      <w:tr w:rsidR="00C8679B">
        <w:trPr>
          <w:trHeight w:val="1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207"/>
            </w:pPr>
            <w:r>
              <w:t>4.2 Biotechnologie, materiálově, energeticky a emisně efektivní technologie, výrobky a služby</w:t>
            </w:r>
          </w:p>
        </w:tc>
        <w:tc>
          <w:tcPr>
            <w:tcW w:w="5444" w:type="dxa"/>
          </w:tcPr>
          <w:p w:rsidR="00C8679B" w:rsidRDefault="00C8679B">
            <w:pPr>
              <w:widowControl w:val="0"/>
              <w:spacing w:line="240" w:lineRule="auto"/>
              <w:rPr>
                <w:b/>
                <w:sz w:val="24"/>
                <w:szCs w:val="24"/>
              </w:rPr>
            </w:pPr>
          </w:p>
          <w:p w:rsidR="00C8679B" w:rsidRDefault="00C8679B">
            <w:pPr>
              <w:widowControl w:val="0"/>
              <w:spacing w:line="240" w:lineRule="auto"/>
              <w:rPr>
                <w:b/>
                <w:sz w:val="25"/>
                <w:szCs w:val="25"/>
              </w:rPr>
            </w:pPr>
          </w:p>
          <w:p w:rsidR="00C8679B" w:rsidRDefault="00462819">
            <w:pPr>
              <w:widowControl w:val="0"/>
              <w:spacing w:line="240" w:lineRule="auto"/>
              <w:ind w:left="117" w:right="677"/>
            </w:pPr>
            <w:r>
              <w:t>4.2.1 Získat kvalitativně nové primární produkty využitím biotechnologických metod</w:t>
            </w:r>
          </w:p>
        </w:tc>
      </w:tr>
      <w:tr w:rsidR="00C8679B">
        <w:trPr>
          <w:trHeight w:val="8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65" w:line="240" w:lineRule="auto"/>
              <w:ind w:left="117" w:right="1018"/>
            </w:pPr>
            <w:r>
              <w:t>4.2.2 Připravit biotechnologické postupy pro komplexní bezodpadové využití biomasy</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306"/>
            </w:pPr>
            <w:r>
              <w:t>4.3 Minimalizace tvorby odpadů a jejich znovuvyužití</w:t>
            </w:r>
          </w:p>
        </w:tc>
        <w:tc>
          <w:tcPr>
            <w:tcW w:w="5444" w:type="dxa"/>
          </w:tcPr>
          <w:p w:rsidR="00C8679B" w:rsidRDefault="00462819">
            <w:pPr>
              <w:widowControl w:val="0"/>
              <w:spacing w:before="57" w:line="240" w:lineRule="auto"/>
              <w:ind w:left="117" w:right="248"/>
            </w:pPr>
            <w:r>
              <w:t>4.3.1 Nové recyklační technologie, jejichž výstupem jsou látky srovnatelné kvalitou s výchozími surovinami</w:t>
            </w:r>
          </w:p>
        </w:tc>
      </w:tr>
      <w:tr w:rsidR="00C8679B">
        <w:trPr>
          <w:trHeight w:val="6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57" w:line="240" w:lineRule="auto"/>
              <w:ind w:left="150" w:right="350"/>
            </w:pPr>
            <w:r>
              <w:t>4.3.2 Nové efektivní postupy energetického využití odpadů s minimalizací negativních dopadů na ŽP</w:t>
            </w:r>
          </w:p>
        </w:tc>
      </w:tr>
      <w:tr w:rsidR="00C8679B">
        <w:trPr>
          <w:trHeight w:val="130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51" w:line="242" w:lineRule="auto"/>
              <w:ind w:left="116" w:right="134"/>
            </w:pPr>
            <w:r>
              <w:t>4.4 Odstraňování nebezpečných látek</w:t>
            </w:r>
          </w:p>
          <w:p w:rsidR="00C8679B" w:rsidRDefault="00462819">
            <w:pPr>
              <w:widowControl w:val="0"/>
              <w:spacing w:line="249" w:lineRule="auto"/>
              <w:ind w:left="116"/>
            </w:pPr>
            <w:r>
              <w:t>– starých škod</w:t>
            </w:r>
          </w:p>
          <w:p w:rsidR="00C8679B" w:rsidRDefault="00462819">
            <w:pPr>
              <w:widowControl w:val="0"/>
              <w:spacing w:before="1" w:line="240" w:lineRule="auto"/>
              <w:ind w:left="116"/>
            </w:pPr>
            <w:r>
              <w:t>z životního prostředí</w:t>
            </w:r>
          </w:p>
        </w:tc>
        <w:tc>
          <w:tcPr>
            <w:tcW w:w="5444" w:type="dxa"/>
          </w:tcPr>
          <w:p w:rsidR="00C8679B" w:rsidRDefault="00C8679B">
            <w:pPr>
              <w:widowControl w:val="0"/>
              <w:spacing w:before="3" w:line="240" w:lineRule="auto"/>
              <w:rPr>
                <w:b/>
                <w:sz w:val="35"/>
                <w:szCs w:val="35"/>
              </w:rPr>
            </w:pPr>
          </w:p>
          <w:p w:rsidR="00C8679B" w:rsidRDefault="00462819">
            <w:pPr>
              <w:widowControl w:val="0"/>
              <w:spacing w:line="240" w:lineRule="auto"/>
              <w:ind w:left="117" w:right="615"/>
            </w:pPr>
            <w:r>
              <w:t>4.4.1 Zvýšení efektivnosti sanačních technologií a zavedení nových metod sanace</w:t>
            </w:r>
          </w:p>
        </w:tc>
      </w:tr>
      <w:tr w:rsidR="00C8679B">
        <w:trPr>
          <w:trHeight w:val="11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184" w:line="240" w:lineRule="auto"/>
              <w:ind w:left="116" w:right="306"/>
            </w:pPr>
            <w:r>
              <w:t>4.5 Minimalizace rizik z chemických látek</w:t>
            </w:r>
          </w:p>
        </w:tc>
        <w:tc>
          <w:tcPr>
            <w:tcW w:w="5444" w:type="dxa"/>
          </w:tcPr>
          <w:p w:rsidR="00C8679B" w:rsidRDefault="00462819">
            <w:pPr>
              <w:widowControl w:val="0"/>
              <w:spacing w:before="57" w:line="240" w:lineRule="auto"/>
              <w:ind w:left="117" w:right="78"/>
            </w:pPr>
            <w:r>
              <w:t xml:space="preserve">4.5.1 Technologie pro minimalizaci rizik </w:t>
            </w:r>
            <w:proofErr w:type="spellStart"/>
            <w:r>
              <w:t>POPs</w:t>
            </w:r>
            <w:proofErr w:type="spellEnd"/>
            <w:r>
              <w:t xml:space="preserve">, toxických kovů, hormonálních </w:t>
            </w:r>
            <w:proofErr w:type="spellStart"/>
            <w:r>
              <w:t>disruptorů</w:t>
            </w:r>
            <w:proofErr w:type="spellEnd"/>
            <w:r>
              <w:t>, residuí léčiv a pesticidů a dalších polutantů na zdraví člověka</w:t>
            </w:r>
          </w:p>
          <w:p w:rsidR="00C8679B" w:rsidRDefault="00462819">
            <w:pPr>
              <w:widowControl w:val="0"/>
              <w:spacing w:before="2" w:line="240" w:lineRule="auto"/>
              <w:ind w:left="117"/>
            </w:pPr>
            <w:r>
              <w:t>a živých organismů</w:t>
            </w:r>
          </w:p>
        </w:tc>
      </w:tr>
      <w:tr w:rsidR="00C8679B">
        <w:trPr>
          <w:trHeight w:val="42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before="112" w:line="240" w:lineRule="auto"/>
              <w:ind w:left="117"/>
            </w:pPr>
            <w:r>
              <w:t>4.5.2 Technologie pro náhradu rizikových látek, které</w:t>
            </w:r>
          </w:p>
        </w:tc>
      </w:tr>
    </w:tbl>
    <w:p w:rsidR="00C8679B" w:rsidRDefault="00C8679B">
      <w:pPr>
        <w:widowControl w:val="0"/>
      </w:pPr>
    </w:p>
    <w:tbl>
      <w:tblPr>
        <w:tblStyle w:val="af7"/>
        <w:tblW w:w="9782"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103"/>
        <w:gridCol w:w="2235"/>
        <w:gridCol w:w="5444"/>
      </w:tblGrid>
      <w:tr w:rsidR="00C8679B">
        <w:trPr>
          <w:trHeight w:val="56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C8679B">
            <w:pPr>
              <w:widowControl w:val="0"/>
              <w:spacing w:line="240" w:lineRule="auto"/>
              <w:rPr>
                <w:rFonts w:ascii="Times New Roman" w:eastAsia="Times New Roman" w:hAnsi="Times New Roman" w:cs="Times New Roman"/>
              </w:rPr>
            </w:pPr>
          </w:p>
        </w:tc>
        <w:tc>
          <w:tcPr>
            <w:tcW w:w="5444" w:type="dxa"/>
          </w:tcPr>
          <w:p w:rsidR="00C8679B" w:rsidRDefault="00462819">
            <w:pPr>
              <w:widowControl w:val="0"/>
              <w:spacing w:line="242" w:lineRule="auto"/>
              <w:ind w:left="117" w:right="1483"/>
            </w:pPr>
            <w:r>
              <w:t>podléhají legislativě REACH a náhrada nebezpečných látek méně škodlivými</w:t>
            </w:r>
          </w:p>
        </w:tc>
      </w:tr>
      <w:tr w:rsidR="00C8679B">
        <w:trPr>
          <w:trHeight w:val="1180"/>
        </w:trPr>
        <w:tc>
          <w:tcPr>
            <w:tcW w:w="2103" w:type="dxa"/>
          </w:tcPr>
          <w:p w:rsidR="00C8679B" w:rsidRDefault="00462819">
            <w:pPr>
              <w:widowControl w:val="0"/>
              <w:spacing w:before="55" w:line="240" w:lineRule="auto"/>
              <w:ind w:left="114"/>
              <w:rPr>
                <w:b/>
              </w:rPr>
            </w:pPr>
            <w:r>
              <w:rPr>
                <w:b/>
              </w:rPr>
              <w:t>5.</w:t>
            </w:r>
          </w:p>
          <w:p w:rsidR="00C8679B" w:rsidRDefault="00462819">
            <w:pPr>
              <w:widowControl w:val="0"/>
              <w:spacing w:before="1" w:line="295" w:lineRule="auto"/>
              <w:ind w:left="114" w:right="164"/>
              <w:rPr>
                <w:b/>
              </w:rPr>
            </w:pPr>
            <w:r>
              <w:rPr>
                <w:b/>
              </w:rPr>
              <w:t>Environmentálně příznivá</w:t>
            </w:r>
          </w:p>
          <w:p w:rsidR="00C8679B" w:rsidRDefault="00462819">
            <w:pPr>
              <w:widowControl w:val="0"/>
              <w:spacing w:line="240" w:lineRule="auto"/>
              <w:ind w:left="114"/>
              <w:rPr>
                <w:b/>
              </w:rPr>
            </w:pPr>
            <w:r>
              <w:rPr>
                <w:b/>
              </w:rPr>
              <w:t>společnost</w:t>
            </w:r>
          </w:p>
        </w:tc>
        <w:tc>
          <w:tcPr>
            <w:tcW w:w="2235" w:type="dxa"/>
          </w:tcPr>
          <w:p w:rsidR="00C8679B" w:rsidRDefault="00C8679B">
            <w:pPr>
              <w:widowControl w:val="0"/>
              <w:spacing w:before="6" w:line="240" w:lineRule="auto"/>
              <w:rPr>
                <w:b/>
                <w:sz w:val="29"/>
                <w:szCs w:val="29"/>
              </w:rPr>
            </w:pPr>
          </w:p>
          <w:p w:rsidR="00C8679B" w:rsidRDefault="00462819">
            <w:pPr>
              <w:widowControl w:val="0"/>
              <w:spacing w:before="1" w:line="240" w:lineRule="auto"/>
              <w:ind w:left="116" w:right="147"/>
            </w:pPr>
            <w:r>
              <w:t>5.1 Spotřební vzorce obyvatelstva</w:t>
            </w:r>
          </w:p>
        </w:tc>
        <w:tc>
          <w:tcPr>
            <w:tcW w:w="5444" w:type="dxa"/>
          </w:tcPr>
          <w:p w:rsidR="00C8679B" w:rsidRDefault="00462819">
            <w:pPr>
              <w:widowControl w:val="0"/>
              <w:spacing w:before="88" w:line="240" w:lineRule="auto"/>
              <w:ind w:left="117"/>
            </w:pPr>
            <w:r>
              <w:t>5.1.1 Vyvinout účinné postupy ke změně spotřebního chování ve směru minimalizace dopadů spotřeby na stabilní fungování přírodních zdrojů a ekosystémové služby</w:t>
            </w:r>
          </w:p>
        </w:tc>
      </w:tr>
      <w:tr w:rsidR="00C8679B">
        <w:trPr>
          <w:trHeight w:val="880"/>
        </w:trPr>
        <w:tc>
          <w:tcPr>
            <w:tcW w:w="2103" w:type="dxa"/>
          </w:tcPr>
          <w:p w:rsidR="00C8679B" w:rsidRDefault="00C8679B">
            <w:pPr>
              <w:widowControl w:val="0"/>
              <w:spacing w:line="240" w:lineRule="auto"/>
              <w:rPr>
                <w:rFonts w:ascii="Times New Roman" w:eastAsia="Times New Roman" w:hAnsi="Times New Roman" w:cs="Times New Roman"/>
              </w:rPr>
            </w:pPr>
          </w:p>
        </w:tc>
        <w:tc>
          <w:tcPr>
            <w:tcW w:w="2235" w:type="dxa"/>
          </w:tcPr>
          <w:p w:rsidR="00C8679B" w:rsidRDefault="00462819">
            <w:pPr>
              <w:widowControl w:val="0"/>
              <w:spacing w:before="57" w:line="240" w:lineRule="auto"/>
              <w:ind w:left="116" w:right="452"/>
            </w:pPr>
            <w:r>
              <w:t>5.2 Nástroje environmentálně příznivého růstu</w:t>
            </w:r>
          </w:p>
        </w:tc>
        <w:tc>
          <w:tcPr>
            <w:tcW w:w="5444" w:type="dxa"/>
          </w:tcPr>
          <w:p w:rsidR="00C8679B" w:rsidRDefault="00462819">
            <w:pPr>
              <w:widowControl w:val="0"/>
              <w:spacing w:before="57" w:line="240" w:lineRule="auto"/>
              <w:ind w:left="117"/>
            </w:pPr>
            <w:r>
              <w:t>5.2.1 Navrhnout inovativní nástroje ochrany životního prostředí s cílem minimalizovat náklady jejich fungování</w:t>
            </w:r>
          </w:p>
        </w:tc>
      </w:tr>
    </w:tbl>
    <w:p w:rsidR="00C8679B" w:rsidRDefault="00C8679B">
      <w:pPr>
        <w:widowControl w:val="0"/>
        <w:spacing w:before="5" w:line="240" w:lineRule="auto"/>
      </w:pPr>
    </w:p>
    <w:p w:rsidR="00C8679B" w:rsidRDefault="00462819">
      <w:pPr>
        <w:widowControl w:val="0"/>
        <w:spacing w:before="93" w:line="240" w:lineRule="auto"/>
        <w:ind w:left="132"/>
        <w:rPr>
          <w:b/>
        </w:rPr>
      </w:pPr>
      <w:r>
        <w:rPr>
          <w:b/>
        </w:rPr>
        <w:t xml:space="preserve">Tabulka 22.4 Cíle </w:t>
      </w:r>
      <w:proofErr w:type="spellStart"/>
      <w:r>
        <w:rPr>
          <w:b/>
        </w:rPr>
        <w:t>VaVaI</w:t>
      </w:r>
      <w:proofErr w:type="spellEnd"/>
      <w:r>
        <w:rPr>
          <w:b/>
        </w:rPr>
        <w:t xml:space="preserve"> prioritní oblasti Sociální a kulturní výzvy</w:t>
      </w:r>
    </w:p>
    <w:p w:rsidR="00C8679B" w:rsidRDefault="00C8679B">
      <w:pPr>
        <w:widowControl w:val="0"/>
        <w:spacing w:before="9" w:line="240" w:lineRule="auto"/>
        <w:rPr>
          <w:b/>
          <w:sz w:val="10"/>
          <w:szCs w:val="10"/>
        </w:rPr>
      </w:pPr>
    </w:p>
    <w:tbl>
      <w:tblPr>
        <w:tblStyle w:val="af8"/>
        <w:tblW w:w="9780"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00"/>
        <w:gridCol w:w="2520"/>
        <w:gridCol w:w="5460"/>
      </w:tblGrid>
      <w:tr w:rsidR="00C8679B">
        <w:trPr>
          <w:trHeight w:val="360"/>
        </w:trPr>
        <w:tc>
          <w:tcPr>
            <w:tcW w:w="1800" w:type="dxa"/>
          </w:tcPr>
          <w:p w:rsidR="00C8679B" w:rsidRDefault="00462819">
            <w:pPr>
              <w:widowControl w:val="0"/>
              <w:spacing w:before="57" w:line="240" w:lineRule="auto"/>
              <w:ind w:left="556"/>
              <w:rPr>
                <w:b/>
              </w:rPr>
            </w:pPr>
            <w:r>
              <w:rPr>
                <w:b/>
              </w:rPr>
              <w:t>Oblast</w:t>
            </w:r>
          </w:p>
        </w:tc>
        <w:tc>
          <w:tcPr>
            <w:tcW w:w="2520" w:type="dxa"/>
          </w:tcPr>
          <w:p w:rsidR="00C8679B" w:rsidRDefault="00462819">
            <w:pPr>
              <w:widowControl w:val="0"/>
              <w:spacing w:before="57" w:line="240" w:lineRule="auto"/>
              <w:ind w:left="727"/>
              <w:rPr>
                <w:b/>
              </w:rPr>
            </w:pPr>
            <w:r>
              <w:rPr>
                <w:b/>
              </w:rPr>
              <w:t>Podoblast</w:t>
            </w:r>
          </w:p>
        </w:tc>
        <w:tc>
          <w:tcPr>
            <w:tcW w:w="5460" w:type="dxa"/>
          </w:tcPr>
          <w:p w:rsidR="00C8679B" w:rsidRDefault="00462819">
            <w:pPr>
              <w:widowControl w:val="0"/>
              <w:spacing w:before="57" w:line="240" w:lineRule="auto"/>
              <w:ind w:left="115"/>
              <w:rPr>
                <w:b/>
              </w:rPr>
            </w:pPr>
            <w:r>
              <w:rPr>
                <w:b/>
              </w:rPr>
              <w:t xml:space="preserve">Cíle </w:t>
            </w:r>
            <w:proofErr w:type="spellStart"/>
            <w:r>
              <w:rPr>
                <w:b/>
              </w:rPr>
              <w:t>VaVaI</w:t>
            </w:r>
            <w:proofErr w:type="spellEnd"/>
          </w:p>
        </w:tc>
      </w:tr>
      <w:tr w:rsidR="00C8679B">
        <w:trPr>
          <w:trHeight w:val="1120"/>
        </w:trPr>
        <w:tc>
          <w:tcPr>
            <w:tcW w:w="1800" w:type="dxa"/>
          </w:tcPr>
          <w:p w:rsidR="00C8679B" w:rsidRDefault="00462819">
            <w:pPr>
              <w:widowControl w:val="0"/>
              <w:spacing w:before="55" w:line="240" w:lineRule="auto"/>
              <w:ind w:left="114"/>
              <w:rPr>
                <w:b/>
              </w:rPr>
            </w:pPr>
            <w:r>
              <w:rPr>
                <w:b/>
              </w:rPr>
              <w:t>1.</w:t>
            </w:r>
          </w:p>
          <w:p w:rsidR="00C8679B" w:rsidRDefault="00462819">
            <w:pPr>
              <w:widowControl w:val="0"/>
              <w:spacing w:before="2" w:line="240" w:lineRule="auto"/>
              <w:ind w:left="114" w:right="190"/>
              <w:rPr>
                <w:b/>
              </w:rPr>
            </w:pPr>
            <w:r>
              <w:rPr>
                <w:b/>
              </w:rPr>
              <w:t>Demografické a sociální</w:t>
            </w:r>
          </w:p>
          <w:p w:rsidR="00C8679B" w:rsidRDefault="00462819">
            <w:pPr>
              <w:widowControl w:val="0"/>
              <w:spacing w:line="240" w:lineRule="auto"/>
              <w:ind w:left="114"/>
              <w:rPr>
                <w:b/>
              </w:rPr>
            </w:pPr>
            <w:r>
              <w:rPr>
                <w:b/>
              </w:rPr>
              <w:t>proměny</w:t>
            </w:r>
          </w:p>
        </w:tc>
        <w:tc>
          <w:tcPr>
            <w:tcW w:w="2520" w:type="dxa"/>
          </w:tcPr>
          <w:p w:rsidR="00C8679B" w:rsidRDefault="00462819">
            <w:pPr>
              <w:widowControl w:val="0"/>
              <w:spacing w:before="185" w:line="240" w:lineRule="auto"/>
              <w:ind w:left="115" w:right="640"/>
            </w:pPr>
            <w:r>
              <w:t>1.1 Demografické stárnutí, rodinná politika</w:t>
            </w:r>
          </w:p>
        </w:tc>
        <w:tc>
          <w:tcPr>
            <w:tcW w:w="5460" w:type="dxa"/>
          </w:tcPr>
          <w:p w:rsidR="00C8679B" w:rsidRDefault="00C8679B">
            <w:pPr>
              <w:widowControl w:val="0"/>
              <w:spacing w:line="240" w:lineRule="auto"/>
              <w:rPr>
                <w:b/>
                <w:sz w:val="24"/>
                <w:szCs w:val="24"/>
              </w:rPr>
            </w:pPr>
          </w:p>
          <w:p w:rsidR="00C8679B" w:rsidRDefault="00462819">
            <w:pPr>
              <w:widowControl w:val="0"/>
              <w:spacing w:before="161" w:line="240" w:lineRule="auto"/>
              <w:ind w:left="115"/>
            </w:pPr>
            <w:r>
              <w:t>1.1.1 Realizace komplexní podpory aktivního stárnutí</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424"/>
            </w:pPr>
            <w:r>
              <w:t>1.1.2 Zlepšení reprodukčního potenciálu populace zvýšením hodnoty rodiny ve společnosti</w:t>
            </w:r>
          </w:p>
          <w:p w:rsidR="00C8679B" w:rsidRDefault="00462819">
            <w:pPr>
              <w:widowControl w:val="0"/>
              <w:spacing w:line="240" w:lineRule="auto"/>
              <w:ind w:left="115"/>
            </w:pPr>
            <w:r>
              <w:t>a zefektivněním podpory porodnosti</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9" w:line="240" w:lineRule="auto"/>
              <w:ind w:left="115" w:right="413"/>
            </w:pPr>
            <w:r>
              <w:t>1.1.3 Predikce a vyhodnocení důsledků výrazných populačních výkyvů a prostorových nerovností</w:t>
            </w:r>
          </w:p>
        </w:tc>
      </w:tr>
      <w:tr w:rsidR="00C8679B">
        <w:trPr>
          <w:trHeight w:val="11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52" w:lineRule="auto"/>
              <w:ind w:left="115"/>
            </w:pPr>
            <w:r>
              <w:t>1.2 Marginalizace</w:t>
            </w:r>
          </w:p>
          <w:p w:rsidR="00C8679B" w:rsidRDefault="00462819">
            <w:pPr>
              <w:widowControl w:val="0"/>
              <w:spacing w:line="240" w:lineRule="auto"/>
              <w:ind w:left="115" w:right="408"/>
            </w:pPr>
            <w:r>
              <w:t>a integrace sociálně znevýhodněných skupin</w:t>
            </w:r>
          </w:p>
        </w:tc>
        <w:tc>
          <w:tcPr>
            <w:tcW w:w="5460" w:type="dxa"/>
          </w:tcPr>
          <w:p w:rsidR="00C8679B" w:rsidRDefault="00C8679B">
            <w:pPr>
              <w:widowControl w:val="0"/>
              <w:spacing w:before="10" w:line="240" w:lineRule="auto"/>
              <w:rPr>
                <w:b/>
                <w:sz w:val="26"/>
                <w:szCs w:val="26"/>
              </w:rPr>
            </w:pPr>
          </w:p>
          <w:p w:rsidR="00C8679B" w:rsidRDefault="00462819">
            <w:pPr>
              <w:widowControl w:val="0"/>
              <w:spacing w:line="240" w:lineRule="auto"/>
              <w:ind w:left="115" w:right="1073"/>
            </w:pPr>
            <w:r>
              <w:t xml:space="preserve">1.2.1 Prevence vzniku deprivace, exkluze </w:t>
            </w:r>
            <w:r w:rsidR="00DE5ED1">
              <w:br/>
            </w:r>
            <w:r>
              <w:t>a segregace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1159"/>
            </w:pPr>
            <w:r>
              <w:t>1.2.2 Zmírnění rozsahu a hloubky exkluze, marginalizace a stigmatizace</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97"/>
              <w:jc w:val="both"/>
            </w:pPr>
            <w:r>
              <w:t>1.3 Sociální nerovnosti, soudržnost společnosti a sociální stát</w:t>
            </w:r>
          </w:p>
        </w:tc>
        <w:tc>
          <w:tcPr>
            <w:tcW w:w="5460" w:type="dxa"/>
          </w:tcPr>
          <w:p w:rsidR="00C8679B" w:rsidRDefault="00462819">
            <w:pPr>
              <w:widowControl w:val="0"/>
              <w:spacing w:before="57" w:line="240" w:lineRule="auto"/>
              <w:ind w:left="115" w:right="731"/>
            </w:pPr>
            <w:r>
              <w:t>1.3.1 Zlepšení rovnosti podmínek v přístupu ke vzdělání, na trh práce, k bydlení, zdravotnímu zabezpečení a službám</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9" w:line="252" w:lineRule="auto"/>
              <w:ind w:left="115"/>
            </w:pPr>
            <w:r>
              <w:t>1.4 Migrace, mobilita</w:t>
            </w:r>
          </w:p>
          <w:p w:rsidR="00C8679B" w:rsidRDefault="00462819">
            <w:pPr>
              <w:widowControl w:val="0"/>
              <w:spacing w:line="252" w:lineRule="auto"/>
              <w:ind w:left="115"/>
            </w:pPr>
            <w:r>
              <w:t>a teritoriální soudržnost</w:t>
            </w:r>
          </w:p>
        </w:tc>
        <w:tc>
          <w:tcPr>
            <w:tcW w:w="5460" w:type="dxa"/>
          </w:tcPr>
          <w:p w:rsidR="00C8679B" w:rsidRDefault="00462819">
            <w:pPr>
              <w:widowControl w:val="0"/>
              <w:spacing w:before="184" w:line="240" w:lineRule="auto"/>
              <w:ind w:left="115"/>
            </w:pPr>
            <w:r>
              <w:t>1.4.1 Efektivnější využití potenciálu migrace</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71" w:line="240" w:lineRule="auto"/>
              <w:ind w:left="115"/>
            </w:pPr>
            <w:r>
              <w:t>1.4.2 Posílení teritoriální soudržnosti</w:t>
            </w:r>
          </w:p>
        </w:tc>
      </w:tr>
      <w:tr w:rsidR="00C8679B">
        <w:trPr>
          <w:trHeight w:val="620"/>
        </w:trPr>
        <w:tc>
          <w:tcPr>
            <w:tcW w:w="1800" w:type="dxa"/>
          </w:tcPr>
          <w:p w:rsidR="00C8679B" w:rsidRDefault="00462819">
            <w:pPr>
              <w:widowControl w:val="0"/>
              <w:spacing w:before="55" w:line="240" w:lineRule="auto"/>
              <w:ind w:left="114" w:right="350"/>
              <w:rPr>
                <w:b/>
              </w:rPr>
            </w:pPr>
            <w:r>
              <w:rPr>
                <w:b/>
              </w:rPr>
              <w:t>2. Vládnutí a správa</w:t>
            </w:r>
          </w:p>
        </w:tc>
        <w:tc>
          <w:tcPr>
            <w:tcW w:w="2520" w:type="dxa"/>
          </w:tcPr>
          <w:p w:rsidR="00C8679B" w:rsidRDefault="00462819">
            <w:pPr>
              <w:widowControl w:val="0"/>
              <w:spacing w:before="57" w:line="240" w:lineRule="auto"/>
              <w:ind w:left="115" w:right="811"/>
            </w:pPr>
            <w:r>
              <w:t>2.1 Občan, stát, společnost</w:t>
            </w:r>
          </w:p>
        </w:tc>
        <w:tc>
          <w:tcPr>
            <w:tcW w:w="5460" w:type="dxa"/>
          </w:tcPr>
          <w:p w:rsidR="00C8679B" w:rsidRDefault="00462819">
            <w:pPr>
              <w:widowControl w:val="0"/>
              <w:spacing w:before="184" w:line="240" w:lineRule="auto"/>
              <w:ind w:left="115"/>
            </w:pPr>
            <w:r>
              <w:t>2.1.1 Legitimní politický systém</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70" w:line="240" w:lineRule="auto"/>
              <w:ind w:left="115"/>
            </w:pPr>
            <w:r>
              <w:t>2.1.2 Legitimní právní systém</w:t>
            </w:r>
          </w:p>
        </w:tc>
      </w:tr>
      <w:tr w:rsidR="00C8679B">
        <w:trPr>
          <w:trHeight w:val="3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69" w:line="240" w:lineRule="auto"/>
              <w:ind w:left="115"/>
            </w:pPr>
            <w:r>
              <w:t>2.1.3 Legitimní sociálně-ekonomický systém</w:t>
            </w:r>
          </w:p>
        </w:tc>
      </w:tr>
      <w:tr w:rsidR="00C8679B">
        <w:trPr>
          <w:trHeight w:val="64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74" w:line="240" w:lineRule="auto"/>
              <w:ind w:left="115" w:right="506"/>
            </w:pPr>
            <w:r>
              <w:t>2.2 Veřejné politiky a správa</w:t>
            </w:r>
          </w:p>
        </w:tc>
        <w:tc>
          <w:tcPr>
            <w:tcW w:w="5460" w:type="dxa"/>
          </w:tcPr>
          <w:p w:rsidR="00C8679B" w:rsidRDefault="00462819">
            <w:pPr>
              <w:widowControl w:val="0"/>
              <w:spacing w:before="201" w:line="240" w:lineRule="auto"/>
              <w:ind w:left="115"/>
            </w:pPr>
            <w:r>
              <w:t>2.2.1 Funkční a efektivní veřejné politiky a správa</w:t>
            </w:r>
          </w:p>
        </w:tc>
      </w:tr>
      <w:tr w:rsidR="00C8679B">
        <w:trPr>
          <w:trHeight w:val="1120"/>
        </w:trPr>
        <w:tc>
          <w:tcPr>
            <w:tcW w:w="1800" w:type="dxa"/>
          </w:tcPr>
          <w:p w:rsidR="00C8679B" w:rsidRDefault="00462819">
            <w:pPr>
              <w:widowControl w:val="0"/>
              <w:spacing w:before="55" w:line="240" w:lineRule="auto"/>
              <w:ind w:left="114" w:right="570"/>
              <w:rPr>
                <w:b/>
              </w:rPr>
            </w:pPr>
            <w:r>
              <w:rPr>
                <w:b/>
              </w:rPr>
              <w:t>3. Kultura, hodnoty, identita</w:t>
            </w:r>
          </w:p>
          <w:p w:rsidR="00C8679B" w:rsidRDefault="00462819">
            <w:pPr>
              <w:widowControl w:val="0"/>
              <w:spacing w:line="252" w:lineRule="auto"/>
              <w:ind w:left="114"/>
              <w:rPr>
                <w:b/>
              </w:rPr>
            </w:pPr>
            <w:r>
              <w:rPr>
                <w:b/>
              </w:rPr>
              <w:t>a tradice</w:t>
            </w:r>
          </w:p>
        </w:tc>
        <w:tc>
          <w:tcPr>
            <w:tcW w:w="2520" w:type="dxa"/>
          </w:tcPr>
          <w:p w:rsidR="00C8679B" w:rsidRDefault="00462819">
            <w:pPr>
              <w:widowControl w:val="0"/>
              <w:spacing w:before="184" w:line="240" w:lineRule="auto"/>
              <w:ind w:left="115" w:right="322"/>
            </w:pPr>
            <w:r>
              <w:t>3.1 Proměny hodnotových struktur a etika</w:t>
            </w:r>
          </w:p>
        </w:tc>
        <w:tc>
          <w:tcPr>
            <w:tcW w:w="5460" w:type="dxa"/>
          </w:tcPr>
          <w:p w:rsidR="00C8679B" w:rsidRDefault="00C8679B">
            <w:pPr>
              <w:widowControl w:val="0"/>
              <w:spacing w:before="1" w:line="240" w:lineRule="auto"/>
              <w:rPr>
                <w:b/>
                <w:sz w:val="27"/>
                <w:szCs w:val="27"/>
              </w:rPr>
            </w:pPr>
          </w:p>
          <w:p w:rsidR="00C8679B" w:rsidRDefault="00462819">
            <w:pPr>
              <w:widowControl w:val="0"/>
              <w:spacing w:line="240" w:lineRule="auto"/>
              <w:ind w:left="115" w:right="132"/>
            </w:pPr>
            <w:r>
              <w:t>3.1.1 Proměna základních etických principů života ve společnosti</w:t>
            </w:r>
          </w:p>
        </w:tc>
      </w:tr>
    </w:tbl>
    <w:p w:rsidR="00C8679B" w:rsidRDefault="00C8679B">
      <w:pPr>
        <w:widowControl w:val="0"/>
      </w:pPr>
    </w:p>
    <w:tbl>
      <w:tblPr>
        <w:tblStyle w:val="af9"/>
        <w:tblW w:w="9780"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800"/>
        <w:gridCol w:w="2520"/>
        <w:gridCol w:w="5460"/>
      </w:tblGrid>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pPr>
            <w:r>
              <w:t>3.1.2 Filosofická a sociologická reflexe vlivu médií na proměnu lidského života a formování společnosti</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126"/>
            </w:pPr>
            <w:r>
              <w:t>3.2 Národní, regionální a lokální identita a tradice</w:t>
            </w:r>
          </w:p>
        </w:tc>
        <w:tc>
          <w:tcPr>
            <w:tcW w:w="5460" w:type="dxa"/>
          </w:tcPr>
          <w:p w:rsidR="00C8679B" w:rsidRDefault="00462819">
            <w:pPr>
              <w:widowControl w:val="0"/>
              <w:spacing w:before="57" w:line="240" w:lineRule="auto"/>
              <w:ind w:left="115" w:right="413"/>
            </w:pPr>
            <w:r>
              <w:t>3.2.1 Znalosti historie jako předpoklad uchovávání a pěstování národní, regionální a lokální identity, paměti a tradice v národním kontextu</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315"/>
            </w:pPr>
            <w:r>
              <w:t>3.2.2 Zkoumání jazyka a literatury jako nástrojů pro uchovávání identity</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57" w:line="240" w:lineRule="auto"/>
              <w:ind w:left="115" w:right="120"/>
            </w:pPr>
            <w:r>
              <w:t>3.2.3 Tvořivá historická a teoretická reflexe umělecké tvorby</w:t>
            </w:r>
          </w:p>
        </w:tc>
      </w:tr>
      <w:tr w:rsidR="00C8679B">
        <w:trPr>
          <w:trHeight w:val="8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603"/>
            </w:pPr>
            <w:r>
              <w:t>3.3 Hmotné a nehmotné kulturní dědictví</w:t>
            </w:r>
          </w:p>
        </w:tc>
        <w:tc>
          <w:tcPr>
            <w:tcW w:w="5460" w:type="dxa"/>
          </w:tcPr>
          <w:p w:rsidR="00C8679B" w:rsidRDefault="00C8679B">
            <w:pPr>
              <w:widowControl w:val="0"/>
              <w:spacing w:before="1" w:line="240" w:lineRule="auto"/>
              <w:rPr>
                <w:b/>
                <w:sz w:val="27"/>
                <w:szCs w:val="27"/>
              </w:rPr>
            </w:pPr>
          </w:p>
          <w:p w:rsidR="00C8679B" w:rsidRDefault="00462819">
            <w:pPr>
              <w:widowControl w:val="0"/>
              <w:spacing w:line="240" w:lineRule="auto"/>
              <w:ind w:left="115"/>
            </w:pPr>
            <w:r>
              <w:t>3.3.1 Aktivní ochrana kulturního dědictví</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60" w:line="240" w:lineRule="auto"/>
              <w:ind w:left="115" w:right="474"/>
            </w:pPr>
            <w:r>
              <w:t>3.3.2 Recepce kulturního dědictví jako prostředku národního sebeuvědomění a státní reprezentace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184" w:line="240" w:lineRule="auto"/>
              <w:ind w:left="115"/>
            </w:pPr>
            <w:r>
              <w:t>3.4 Religiozita</w:t>
            </w:r>
          </w:p>
        </w:tc>
        <w:tc>
          <w:tcPr>
            <w:tcW w:w="5460" w:type="dxa"/>
          </w:tcPr>
          <w:p w:rsidR="00C8679B" w:rsidRDefault="00462819">
            <w:pPr>
              <w:widowControl w:val="0"/>
              <w:spacing w:before="57" w:line="240" w:lineRule="auto"/>
              <w:ind w:left="115" w:right="523"/>
            </w:pPr>
            <w:r>
              <w:t>3.4.1 Reflexe role náboženství v současné české společnosti a v globálním kontextu</w:t>
            </w:r>
          </w:p>
        </w:tc>
      </w:tr>
      <w:tr w:rsidR="00C8679B">
        <w:trPr>
          <w:trHeight w:val="1120"/>
        </w:trPr>
        <w:tc>
          <w:tcPr>
            <w:tcW w:w="1800" w:type="dxa"/>
          </w:tcPr>
          <w:p w:rsidR="00C8679B" w:rsidRDefault="00462819">
            <w:pPr>
              <w:widowControl w:val="0"/>
              <w:spacing w:before="55" w:line="252" w:lineRule="auto"/>
              <w:ind w:left="114"/>
              <w:rPr>
                <w:b/>
              </w:rPr>
            </w:pPr>
            <w:r>
              <w:rPr>
                <w:b/>
              </w:rPr>
              <w:t>4. Rozvoj</w:t>
            </w:r>
          </w:p>
          <w:p w:rsidR="00C8679B" w:rsidRDefault="00462819">
            <w:pPr>
              <w:widowControl w:val="0"/>
              <w:spacing w:line="240" w:lineRule="auto"/>
              <w:ind w:left="114" w:right="484"/>
              <w:rPr>
                <w:b/>
              </w:rPr>
            </w:pPr>
            <w:r>
              <w:rPr>
                <w:b/>
              </w:rPr>
              <w:t>a uplatnění lidského</w:t>
            </w:r>
          </w:p>
          <w:p w:rsidR="00C8679B" w:rsidRDefault="00462819">
            <w:pPr>
              <w:widowControl w:val="0"/>
              <w:spacing w:line="240" w:lineRule="auto"/>
              <w:ind w:left="114"/>
              <w:rPr>
                <w:b/>
              </w:rPr>
            </w:pPr>
            <w:r>
              <w:rPr>
                <w:b/>
              </w:rPr>
              <w:t>potenciálu</w:t>
            </w:r>
          </w:p>
        </w:tc>
        <w:tc>
          <w:tcPr>
            <w:tcW w:w="2520" w:type="dxa"/>
          </w:tcPr>
          <w:p w:rsidR="00C8679B" w:rsidRDefault="00C8679B">
            <w:pPr>
              <w:widowControl w:val="0"/>
              <w:spacing w:before="10" w:line="240" w:lineRule="auto"/>
              <w:rPr>
                <w:b/>
                <w:sz w:val="26"/>
                <w:szCs w:val="26"/>
              </w:rPr>
            </w:pPr>
          </w:p>
          <w:p w:rsidR="00C8679B" w:rsidRDefault="00462819">
            <w:pPr>
              <w:widowControl w:val="0"/>
              <w:spacing w:line="240" w:lineRule="auto"/>
              <w:ind w:left="115"/>
            </w:pPr>
            <w:r>
              <w:t>4.1 Výchova, vzdělání, celoživotní učení</w:t>
            </w:r>
          </w:p>
        </w:tc>
        <w:tc>
          <w:tcPr>
            <w:tcW w:w="5460" w:type="dxa"/>
          </w:tcPr>
          <w:p w:rsidR="00C8679B" w:rsidRDefault="00C8679B">
            <w:pPr>
              <w:widowControl w:val="0"/>
              <w:spacing w:line="240" w:lineRule="auto"/>
              <w:rPr>
                <w:b/>
                <w:sz w:val="24"/>
                <w:szCs w:val="24"/>
              </w:rPr>
            </w:pPr>
          </w:p>
          <w:p w:rsidR="00C8679B" w:rsidRDefault="00462819">
            <w:pPr>
              <w:widowControl w:val="0"/>
              <w:spacing w:before="160" w:line="240" w:lineRule="auto"/>
              <w:ind w:left="115"/>
            </w:pPr>
            <w:r>
              <w:t>4.1.1 Stanovit nové vzdělávací a výchovné cíle</w:t>
            </w:r>
          </w:p>
        </w:tc>
      </w:tr>
      <w:tr w:rsidR="00C8679B">
        <w:trPr>
          <w:trHeight w:val="66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C8679B">
            <w:pPr>
              <w:widowControl w:val="0"/>
              <w:spacing w:line="240" w:lineRule="auto"/>
              <w:rPr>
                <w:rFonts w:ascii="Times New Roman" w:eastAsia="Times New Roman" w:hAnsi="Times New Roman" w:cs="Times New Roman"/>
              </w:rPr>
            </w:pPr>
          </w:p>
        </w:tc>
        <w:tc>
          <w:tcPr>
            <w:tcW w:w="5460" w:type="dxa"/>
          </w:tcPr>
          <w:p w:rsidR="00C8679B" w:rsidRDefault="00462819">
            <w:pPr>
              <w:widowControl w:val="0"/>
              <w:spacing w:before="83" w:line="240" w:lineRule="auto"/>
              <w:ind w:left="115"/>
            </w:pPr>
            <w:r>
              <w:t>4.1.2 Ustavit plně funkční systém celoživotního vzdělávání</w:t>
            </w:r>
          </w:p>
        </w:tc>
      </w:tr>
      <w:tr w:rsidR="00C8679B">
        <w:trPr>
          <w:trHeight w:val="88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184" w:line="240" w:lineRule="auto"/>
              <w:ind w:left="115" w:right="127"/>
            </w:pPr>
            <w:r>
              <w:t>4.2 Trh práce a politika zaměstnanosti</w:t>
            </w:r>
          </w:p>
        </w:tc>
        <w:tc>
          <w:tcPr>
            <w:tcW w:w="5460" w:type="dxa"/>
          </w:tcPr>
          <w:p w:rsidR="00C8679B" w:rsidRDefault="00462819">
            <w:pPr>
              <w:widowControl w:val="0"/>
              <w:spacing w:before="59" w:line="240" w:lineRule="auto"/>
              <w:ind w:left="115" w:right="401"/>
            </w:pPr>
            <w:r>
              <w:t>4.2.1 Politika zaměstnanosti zvyšující kompetence pracovní síly a rozšiřující absorpční kapacitu trhu práce</w:t>
            </w:r>
          </w:p>
        </w:tc>
      </w:tr>
      <w:tr w:rsidR="00C8679B">
        <w:trPr>
          <w:trHeight w:val="6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57" w:line="240" w:lineRule="auto"/>
              <w:ind w:left="115" w:right="102"/>
            </w:pPr>
            <w:r>
              <w:t>4.3 Ochrana a podpora lidského zdraví</w:t>
            </w:r>
          </w:p>
        </w:tc>
        <w:tc>
          <w:tcPr>
            <w:tcW w:w="5460" w:type="dxa"/>
          </w:tcPr>
          <w:p w:rsidR="00C8679B" w:rsidRDefault="00462819">
            <w:pPr>
              <w:widowControl w:val="0"/>
              <w:spacing w:before="57" w:line="240" w:lineRule="auto"/>
              <w:ind w:left="115" w:right="584"/>
            </w:pPr>
            <w:r>
              <w:t>4.3.1 Efektivní fungování nadresortního systému ochrany a podpory zdraví populace</w:t>
            </w:r>
          </w:p>
        </w:tc>
      </w:tr>
      <w:tr w:rsidR="00C8679B">
        <w:trPr>
          <w:trHeight w:val="1420"/>
        </w:trPr>
        <w:tc>
          <w:tcPr>
            <w:tcW w:w="1800" w:type="dxa"/>
          </w:tcPr>
          <w:p w:rsidR="00C8679B" w:rsidRDefault="00C8679B">
            <w:pPr>
              <w:widowControl w:val="0"/>
              <w:spacing w:before="4" w:line="240" w:lineRule="auto"/>
              <w:rPr>
                <w:b/>
                <w:sz w:val="28"/>
                <w:szCs w:val="28"/>
              </w:rPr>
            </w:pPr>
          </w:p>
          <w:p w:rsidR="00C8679B" w:rsidRDefault="00462819">
            <w:pPr>
              <w:widowControl w:val="0"/>
              <w:spacing w:line="240" w:lineRule="auto"/>
              <w:ind w:left="114" w:right="386"/>
              <w:rPr>
                <w:b/>
              </w:rPr>
            </w:pPr>
            <w:r>
              <w:rPr>
                <w:b/>
              </w:rPr>
              <w:t>5. Člověk, věda a nové technologie</w:t>
            </w:r>
          </w:p>
        </w:tc>
        <w:tc>
          <w:tcPr>
            <w:tcW w:w="2520" w:type="dxa"/>
          </w:tcPr>
          <w:p w:rsidR="00C8679B" w:rsidRDefault="00462819">
            <w:pPr>
              <w:widowControl w:val="0"/>
              <w:spacing w:before="201" w:line="240" w:lineRule="auto"/>
              <w:ind w:left="115" w:right="567"/>
            </w:pPr>
            <w:r>
              <w:t>5.1 Možnosti a podmínky rozvoje výzkumu, vývoje a inovací</w:t>
            </w:r>
          </w:p>
        </w:tc>
        <w:tc>
          <w:tcPr>
            <w:tcW w:w="5460" w:type="dxa"/>
          </w:tcPr>
          <w:p w:rsidR="00C8679B" w:rsidRDefault="00C8679B">
            <w:pPr>
              <w:widowControl w:val="0"/>
              <w:spacing w:line="240" w:lineRule="auto"/>
              <w:rPr>
                <w:b/>
                <w:sz w:val="24"/>
                <w:szCs w:val="24"/>
              </w:rPr>
            </w:pPr>
          </w:p>
          <w:p w:rsidR="00C8679B" w:rsidRDefault="00C8679B">
            <w:pPr>
              <w:widowControl w:val="0"/>
              <w:spacing w:before="5" w:line="240" w:lineRule="auto"/>
              <w:rPr>
                <w:b/>
                <w:sz w:val="26"/>
                <w:szCs w:val="26"/>
              </w:rPr>
            </w:pPr>
          </w:p>
          <w:p w:rsidR="00C8679B" w:rsidRDefault="00462819">
            <w:pPr>
              <w:widowControl w:val="0"/>
              <w:spacing w:line="240" w:lineRule="auto"/>
              <w:ind w:left="115"/>
            </w:pPr>
            <w:r>
              <w:t>5.1.1 Analýza účinků vědění v sociálním systému ČR</w:t>
            </w:r>
          </w:p>
        </w:tc>
      </w:tr>
      <w:tr w:rsidR="00C8679B">
        <w:trPr>
          <w:trHeight w:val="920"/>
        </w:trPr>
        <w:tc>
          <w:tcPr>
            <w:tcW w:w="1800" w:type="dxa"/>
          </w:tcPr>
          <w:p w:rsidR="00C8679B" w:rsidRDefault="00C8679B">
            <w:pPr>
              <w:widowControl w:val="0"/>
              <w:spacing w:line="240" w:lineRule="auto"/>
              <w:rPr>
                <w:rFonts w:ascii="Times New Roman" w:eastAsia="Times New Roman" w:hAnsi="Times New Roman" w:cs="Times New Roman"/>
              </w:rPr>
            </w:pPr>
          </w:p>
        </w:tc>
        <w:tc>
          <w:tcPr>
            <w:tcW w:w="2520" w:type="dxa"/>
          </w:tcPr>
          <w:p w:rsidR="00C8679B" w:rsidRDefault="00462819">
            <w:pPr>
              <w:widowControl w:val="0"/>
              <w:spacing w:before="79" w:line="240" w:lineRule="auto"/>
              <w:ind w:left="115" w:right="273"/>
            </w:pPr>
            <w:r>
              <w:t>5.2 Adaptabilita člověka a společnosti na nové technologie</w:t>
            </w:r>
          </w:p>
        </w:tc>
        <w:tc>
          <w:tcPr>
            <w:tcW w:w="5460" w:type="dxa"/>
          </w:tcPr>
          <w:p w:rsidR="00C8679B" w:rsidRDefault="00C8679B">
            <w:pPr>
              <w:widowControl w:val="0"/>
              <w:spacing w:before="8" w:line="240" w:lineRule="auto"/>
              <w:rPr>
                <w:b/>
                <w:sz w:val="28"/>
                <w:szCs w:val="28"/>
              </w:rPr>
            </w:pPr>
          </w:p>
          <w:p w:rsidR="00C8679B" w:rsidRDefault="00462819">
            <w:pPr>
              <w:widowControl w:val="0"/>
              <w:spacing w:before="1" w:line="240" w:lineRule="auto"/>
              <w:ind w:left="115"/>
            </w:pPr>
            <w:r>
              <w:t>5.2.1 Adaptace na nové technologie</w:t>
            </w:r>
          </w:p>
        </w:tc>
      </w:tr>
    </w:tbl>
    <w:p w:rsidR="00C8679B" w:rsidRDefault="00C8679B">
      <w:pPr>
        <w:widowControl w:val="0"/>
        <w:spacing w:line="240" w:lineRule="auto"/>
      </w:pPr>
    </w:p>
    <w:p w:rsidR="00C8679B" w:rsidRDefault="00462819">
      <w:pPr>
        <w:widowControl w:val="0"/>
        <w:spacing w:before="75" w:line="240" w:lineRule="auto"/>
        <w:ind w:left="132"/>
        <w:rPr>
          <w:b/>
        </w:rPr>
      </w:pPr>
      <w:r>
        <w:rPr>
          <w:b/>
        </w:rPr>
        <w:t xml:space="preserve">Tabulka č. 22. 5 Relevantní cíle </w:t>
      </w:r>
      <w:proofErr w:type="spellStart"/>
      <w:r>
        <w:rPr>
          <w:b/>
        </w:rPr>
        <w:t>VaVaI</w:t>
      </w:r>
      <w:proofErr w:type="spellEnd"/>
      <w:r>
        <w:rPr>
          <w:b/>
        </w:rPr>
        <w:t xml:space="preserve"> prioritní oblasti Zdravá populace</w:t>
      </w:r>
    </w:p>
    <w:p w:rsidR="00C8679B" w:rsidRDefault="00C8679B">
      <w:pPr>
        <w:widowControl w:val="0"/>
        <w:spacing w:before="9" w:line="240" w:lineRule="auto"/>
        <w:rPr>
          <w:b/>
          <w:sz w:val="10"/>
          <w:szCs w:val="10"/>
        </w:rPr>
      </w:pPr>
    </w:p>
    <w:p w:rsidR="00C8679B" w:rsidRDefault="00C8679B">
      <w:pPr>
        <w:widowControl w:val="0"/>
        <w:spacing w:before="9" w:line="240" w:lineRule="auto"/>
        <w:rPr>
          <w:b/>
          <w:sz w:val="10"/>
          <w:szCs w:val="10"/>
        </w:rPr>
      </w:pPr>
    </w:p>
    <w:tbl>
      <w:tblPr>
        <w:tblStyle w:val="afa"/>
        <w:tblW w:w="9783" w:type="dxa"/>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1786"/>
        <w:gridCol w:w="2269"/>
        <w:gridCol w:w="5728"/>
      </w:tblGrid>
      <w:tr w:rsidR="00C8679B">
        <w:trPr>
          <w:trHeight w:val="360"/>
        </w:trPr>
        <w:tc>
          <w:tcPr>
            <w:tcW w:w="1786" w:type="dxa"/>
          </w:tcPr>
          <w:p w:rsidR="00C8679B" w:rsidRDefault="00462819">
            <w:pPr>
              <w:widowControl w:val="0"/>
              <w:spacing w:before="57" w:line="240" w:lineRule="auto"/>
              <w:ind w:left="549"/>
              <w:rPr>
                <w:b/>
              </w:rPr>
            </w:pPr>
            <w:r>
              <w:rPr>
                <w:b/>
              </w:rPr>
              <w:t>Oblast</w:t>
            </w:r>
          </w:p>
        </w:tc>
        <w:tc>
          <w:tcPr>
            <w:tcW w:w="2269" w:type="dxa"/>
          </w:tcPr>
          <w:p w:rsidR="00C8679B" w:rsidRDefault="00462819">
            <w:pPr>
              <w:widowControl w:val="0"/>
              <w:spacing w:before="57" w:line="240" w:lineRule="auto"/>
              <w:ind w:left="604"/>
              <w:rPr>
                <w:b/>
              </w:rPr>
            </w:pPr>
            <w:r>
              <w:rPr>
                <w:b/>
              </w:rPr>
              <w:t>Podoblast</w:t>
            </w:r>
          </w:p>
        </w:tc>
        <w:tc>
          <w:tcPr>
            <w:tcW w:w="5728" w:type="dxa"/>
          </w:tcPr>
          <w:p w:rsidR="00C8679B" w:rsidRDefault="00462819">
            <w:pPr>
              <w:widowControl w:val="0"/>
              <w:spacing w:before="57" w:line="240" w:lineRule="auto"/>
              <w:ind w:left="116"/>
              <w:rPr>
                <w:b/>
              </w:rPr>
            </w:pPr>
            <w:r>
              <w:rPr>
                <w:b/>
              </w:rPr>
              <w:t xml:space="preserve">Cíle </w:t>
            </w:r>
            <w:proofErr w:type="spellStart"/>
            <w:r>
              <w:rPr>
                <w:b/>
              </w:rPr>
              <w:t>VaVaI</w:t>
            </w:r>
            <w:proofErr w:type="spellEnd"/>
          </w:p>
        </w:tc>
      </w:tr>
      <w:tr w:rsidR="00C8679B">
        <w:trPr>
          <w:trHeight w:val="2120"/>
        </w:trPr>
        <w:tc>
          <w:tcPr>
            <w:tcW w:w="1786" w:type="dxa"/>
          </w:tcPr>
          <w:p w:rsidR="00C8679B" w:rsidRDefault="00C8679B">
            <w:pPr>
              <w:widowControl w:val="0"/>
              <w:spacing w:line="240" w:lineRule="auto"/>
              <w:rPr>
                <w:b/>
                <w:sz w:val="24"/>
                <w:szCs w:val="24"/>
              </w:rPr>
            </w:pPr>
          </w:p>
          <w:p w:rsidR="00C8679B" w:rsidRDefault="00C8679B">
            <w:pPr>
              <w:widowControl w:val="0"/>
              <w:spacing w:before="7" w:line="240" w:lineRule="auto"/>
              <w:rPr>
                <w:b/>
                <w:sz w:val="35"/>
                <w:szCs w:val="35"/>
              </w:rPr>
            </w:pPr>
          </w:p>
          <w:p w:rsidR="00C8679B" w:rsidRDefault="00462819">
            <w:pPr>
              <w:widowControl w:val="0"/>
              <w:spacing w:line="240" w:lineRule="auto"/>
              <w:ind w:left="42" w:right="828" w:firstLine="72"/>
              <w:jc w:val="both"/>
              <w:rPr>
                <w:b/>
              </w:rPr>
            </w:pPr>
            <w:r>
              <w:rPr>
                <w:b/>
              </w:rPr>
              <w:t>1. Vznik a rozvoj chorob</w:t>
            </w:r>
          </w:p>
        </w:tc>
        <w:tc>
          <w:tcPr>
            <w:tcW w:w="2269" w:type="dxa"/>
          </w:tcPr>
          <w:p w:rsidR="00C8679B" w:rsidRDefault="00C8679B">
            <w:pPr>
              <w:widowControl w:val="0"/>
              <w:spacing w:line="240" w:lineRule="auto"/>
              <w:rPr>
                <w:b/>
                <w:sz w:val="24"/>
                <w:szCs w:val="24"/>
              </w:rPr>
            </w:pPr>
          </w:p>
          <w:p w:rsidR="00C8679B" w:rsidRDefault="00C8679B">
            <w:pPr>
              <w:widowControl w:val="0"/>
              <w:spacing w:line="240" w:lineRule="auto"/>
              <w:rPr>
                <w:b/>
                <w:sz w:val="24"/>
                <w:szCs w:val="24"/>
              </w:rPr>
            </w:pPr>
          </w:p>
          <w:p w:rsidR="00C8679B" w:rsidRDefault="00C8679B">
            <w:pPr>
              <w:widowControl w:val="0"/>
              <w:spacing w:before="10" w:line="240" w:lineRule="auto"/>
              <w:rPr>
                <w:b/>
              </w:rPr>
            </w:pPr>
          </w:p>
          <w:p w:rsidR="00C8679B" w:rsidRDefault="00462819">
            <w:pPr>
              <w:widowControl w:val="0"/>
              <w:spacing w:line="240" w:lineRule="auto"/>
              <w:ind w:left="117" w:right="94"/>
            </w:pPr>
            <w:r>
              <w:t>1.2 Nemoci oběhové soustavy</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right="665"/>
            </w:pPr>
            <w:r>
              <w:t>1.2.2 Rozvoj časné diagnostiky kardiovaskulárních (KVO) a cerebrovaskulárních onemocnění (CVO) a nalezení léčebných modalit a postupů v terapii</w:t>
            </w:r>
          </w:p>
          <w:p w:rsidR="00C8679B" w:rsidRDefault="00462819">
            <w:pPr>
              <w:widowControl w:val="0"/>
              <w:spacing w:line="240" w:lineRule="auto"/>
              <w:ind w:left="116" w:right="240"/>
            </w:pPr>
            <w:r>
              <w:t xml:space="preserve">kardiovaskulárních a cerebrovaskulárních onemocnění s vyšší terapeutickou efektivitou a vyšší šetrností </w:t>
            </w:r>
            <w:r>
              <w:br/>
              <w:t>pro nemocného</w:t>
            </w:r>
          </w:p>
        </w:tc>
      </w:tr>
      <w:tr w:rsidR="00C8679B">
        <w:trPr>
          <w:trHeight w:val="8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916"/>
              <w:jc w:val="both"/>
            </w:pPr>
            <w:r>
              <w:t>1.4 Nervová a psychická onemocnění</w:t>
            </w:r>
          </w:p>
        </w:tc>
        <w:tc>
          <w:tcPr>
            <w:tcW w:w="5728"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1.4.2 Diagnostika onemocnění nervové soustavy</w:t>
            </w:r>
            <w:r>
              <w:rPr>
                <w:vertAlign w:val="superscript"/>
              </w:rPr>
              <w:t>4</w:t>
            </w:r>
          </w:p>
        </w:tc>
      </w:tr>
      <w:tr w:rsidR="00C8679B">
        <w:trPr>
          <w:trHeight w:val="70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94" w:line="240" w:lineRule="auto"/>
              <w:ind w:left="116" w:right="203"/>
            </w:pPr>
            <w:r>
              <w:t>1.4.3 Vyšší efektivita léčebných postupů u onemocnění nervové soustavy</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57" w:line="240" w:lineRule="auto"/>
              <w:ind w:left="116" w:right="179"/>
            </w:pPr>
            <w:r>
              <w:t>1.4.4 Zajištění kvality života u pacientů s onemocněním nervové soustavy</w:t>
            </w:r>
          </w:p>
        </w:tc>
      </w:tr>
      <w:tr w:rsidR="00C8679B">
        <w:trPr>
          <w:trHeight w:val="1120"/>
        </w:trPr>
        <w:tc>
          <w:tcPr>
            <w:tcW w:w="1786" w:type="dxa"/>
          </w:tcPr>
          <w:p w:rsidR="00C8679B" w:rsidRDefault="00462819">
            <w:pPr>
              <w:widowControl w:val="0"/>
              <w:spacing w:before="55" w:line="252" w:lineRule="auto"/>
              <w:ind w:left="114"/>
              <w:rPr>
                <w:b/>
              </w:rPr>
            </w:pPr>
            <w:r>
              <w:rPr>
                <w:b/>
              </w:rPr>
              <w:t>2. Nové</w:t>
            </w:r>
          </w:p>
          <w:p w:rsidR="00C8679B" w:rsidRDefault="00462819">
            <w:pPr>
              <w:widowControl w:val="0"/>
              <w:spacing w:line="240" w:lineRule="auto"/>
              <w:ind w:left="114" w:right="165"/>
              <w:rPr>
                <w:b/>
              </w:rPr>
            </w:pPr>
            <w:r>
              <w:rPr>
                <w:b/>
              </w:rPr>
              <w:t>diagnostické a terapeutické metody</w:t>
            </w:r>
          </w:p>
        </w:tc>
        <w:tc>
          <w:tcPr>
            <w:tcW w:w="2269" w:type="dxa"/>
          </w:tcPr>
          <w:p w:rsidR="00C8679B" w:rsidRDefault="00C8679B">
            <w:pPr>
              <w:widowControl w:val="0"/>
              <w:spacing w:before="10" w:line="240" w:lineRule="auto"/>
              <w:rPr>
                <w:b/>
                <w:sz w:val="26"/>
                <w:szCs w:val="26"/>
              </w:rPr>
            </w:pPr>
          </w:p>
          <w:p w:rsidR="00C8679B" w:rsidRDefault="00462819">
            <w:pPr>
              <w:widowControl w:val="0"/>
              <w:spacing w:line="240" w:lineRule="auto"/>
              <w:ind w:left="117" w:right="999"/>
            </w:pPr>
            <w:r>
              <w:t>2.1 In vitro diagnostika</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right="1096"/>
            </w:pPr>
            <w:r>
              <w:t xml:space="preserve">2.1.1 Prohloubení znalostí v </w:t>
            </w:r>
            <w:proofErr w:type="gramStart"/>
            <w:r>
              <w:t>oblasti -omických</w:t>
            </w:r>
            <w:proofErr w:type="gramEnd"/>
            <w:r>
              <w:t xml:space="preserve"> a vysokokapacitních metod</w:t>
            </w:r>
          </w:p>
        </w:tc>
      </w:tr>
      <w:tr w:rsidR="00C8679B">
        <w:trPr>
          <w:trHeight w:val="3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69" w:line="240" w:lineRule="auto"/>
              <w:ind w:left="116"/>
            </w:pPr>
            <w:r>
              <w:t>2.1.2 Nové technologie IVD</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449"/>
            </w:pPr>
            <w:r>
              <w:t xml:space="preserve">2.4 </w:t>
            </w:r>
            <w:proofErr w:type="spellStart"/>
            <w:r>
              <w:t>Drug</w:t>
            </w:r>
            <w:proofErr w:type="spellEnd"/>
            <w:r>
              <w:t xml:space="preserve"> </w:t>
            </w:r>
            <w:proofErr w:type="spellStart"/>
            <w:r>
              <w:t>delivery</w:t>
            </w:r>
            <w:proofErr w:type="spellEnd"/>
            <w:r>
              <w:t xml:space="preserve"> systémy</w:t>
            </w:r>
          </w:p>
        </w:tc>
        <w:tc>
          <w:tcPr>
            <w:tcW w:w="5728" w:type="dxa"/>
          </w:tcPr>
          <w:p w:rsidR="00C8679B" w:rsidRDefault="00462819">
            <w:pPr>
              <w:widowControl w:val="0"/>
              <w:spacing w:before="57" w:line="240" w:lineRule="auto"/>
              <w:ind w:left="116" w:right="851"/>
            </w:pPr>
            <w:r>
              <w:t>2.4.1 Vývoj nových nosičů pro řízené uvolňování a transport léčiv</w:t>
            </w:r>
          </w:p>
        </w:tc>
      </w:tr>
      <w:tr w:rsidR="00C8679B">
        <w:trPr>
          <w:trHeight w:val="8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350"/>
            </w:pPr>
            <w:r>
              <w:t>2.5 Genová, buněčná terapie a tkáňové náhrady</w:t>
            </w:r>
          </w:p>
        </w:tc>
        <w:tc>
          <w:tcPr>
            <w:tcW w:w="5728" w:type="dxa"/>
          </w:tcPr>
          <w:p w:rsidR="00C8679B" w:rsidRDefault="00C8679B">
            <w:pPr>
              <w:widowControl w:val="0"/>
              <w:spacing w:before="1" w:line="240" w:lineRule="auto"/>
              <w:rPr>
                <w:b/>
                <w:sz w:val="27"/>
                <w:szCs w:val="27"/>
              </w:rPr>
            </w:pPr>
          </w:p>
          <w:p w:rsidR="00C8679B" w:rsidRDefault="00462819">
            <w:pPr>
              <w:widowControl w:val="0"/>
              <w:spacing w:line="240" w:lineRule="auto"/>
              <w:ind w:left="116"/>
            </w:pPr>
            <w:r>
              <w:t xml:space="preserve">2.5.3 </w:t>
            </w:r>
            <w:proofErr w:type="spellStart"/>
            <w:r>
              <w:t>Biomateriály</w:t>
            </w:r>
            <w:proofErr w:type="spellEnd"/>
          </w:p>
        </w:tc>
      </w:tr>
      <w:tr w:rsidR="00C8679B">
        <w:trPr>
          <w:trHeight w:val="86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462819">
            <w:pPr>
              <w:widowControl w:val="0"/>
              <w:spacing w:before="57" w:line="240" w:lineRule="auto"/>
              <w:ind w:left="117" w:right="216"/>
            </w:pPr>
            <w:r>
              <w:t>2.6 Vývoj nových lékařských přístrojů a zařízení</w:t>
            </w:r>
          </w:p>
        </w:tc>
        <w:tc>
          <w:tcPr>
            <w:tcW w:w="5728" w:type="dxa"/>
          </w:tcPr>
          <w:p w:rsidR="00C8679B" w:rsidRDefault="00C8679B">
            <w:pPr>
              <w:widowControl w:val="0"/>
              <w:spacing w:before="10" w:line="240" w:lineRule="auto"/>
              <w:rPr>
                <w:b/>
                <w:sz w:val="26"/>
                <w:szCs w:val="26"/>
              </w:rPr>
            </w:pPr>
          </w:p>
          <w:p w:rsidR="00C8679B" w:rsidRDefault="00462819">
            <w:pPr>
              <w:widowControl w:val="0"/>
              <w:spacing w:line="240" w:lineRule="auto"/>
              <w:ind w:left="116"/>
            </w:pPr>
            <w:r>
              <w:t>2.6.1 Elektrické a magnetické mapování a stimulace</w:t>
            </w:r>
          </w:p>
        </w:tc>
      </w:tr>
      <w:tr w:rsidR="00C8679B">
        <w:trPr>
          <w:trHeight w:val="38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69" w:line="240" w:lineRule="auto"/>
              <w:ind w:left="116"/>
            </w:pPr>
            <w:r>
              <w:t xml:space="preserve">2.6.2 </w:t>
            </w:r>
            <w:proofErr w:type="spellStart"/>
            <w:r>
              <w:t>Endovaskulární</w:t>
            </w:r>
            <w:proofErr w:type="spellEnd"/>
            <w:r>
              <w:t xml:space="preserve"> postupy</w:t>
            </w:r>
          </w:p>
        </w:tc>
      </w:tr>
      <w:tr w:rsidR="00C8679B">
        <w:trPr>
          <w:trHeight w:val="620"/>
        </w:trPr>
        <w:tc>
          <w:tcPr>
            <w:tcW w:w="1786" w:type="dxa"/>
          </w:tcPr>
          <w:p w:rsidR="00C8679B" w:rsidRDefault="00C8679B">
            <w:pPr>
              <w:widowControl w:val="0"/>
              <w:spacing w:line="240" w:lineRule="auto"/>
              <w:rPr>
                <w:rFonts w:ascii="Times New Roman" w:eastAsia="Times New Roman" w:hAnsi="Times New Roman" w:cs="Times New Roman"/>
                <w:sz w:val="20"/>
                <w:szCs w:val="20"/>
              </w:rPr>
            </w:pPr>
          </w:p>
        </w:tc>
        <w:tc>
          <w:tcPr>
            <w:tcW w:w="2269" w:type="dxa"/>
          </w:tcPr>
          <w:p w:rsidR="00C8679B" w:rsidRDefault="00C8679B">
            <w:pPr>
              <w:widowControl w:val="0"/>
              <w:spacing w:line="240" w:lineRule="auto"/>
              <w:rPr>
                <w:rFonts w:ascii="Times New Roman" w:eastAsia="Times New Roman" w:hAnsi="Times New Roman" w:cs="Times New Roman"/>
                <w:sz w:val="20"/>
                <w:szCs w:val="20"/>
              </w:rPr>
            </w:pPr>
          </w:p>
        </w:tc>
        <w:tc>
          <w:tcPr>
            <w:tcW w:w="5728" w:type="dxa"/>
          </w:tcPr>
          <w:p w:rsidR="00C8679B" w:rsidRDefault="00462819">
            <w:pPr>
              <w:widowControl w:val="0"/>
              <w:spacing w:before="57" w:line="240" w:lineRule="auto"/>
              <w:ind w:left="116" w:right="228"/>
            </w:pPr>
            <w:r>
              <w:t xml:space="preserve">2.6.3 Navigační a robotické systémy, </w:t>
            </w:r>
            <w:proofErr w:type="spellStart"/>
            <w:r>
              <w:t>neurostimulátory</w:t>
            </w:r>
            <w:proofErr w:type="spellEnd"/>
            <w:r>
              <w:t>. Zpřesnění a kontrola invazivních technik</w:t>
            </w:r>
          </w:p>
        </w:tc>
      </w:tr>
    </w:tbl>
    <w:p w:rsidR="00C8679B" w:rsidRDefault="00462819">
      <w:pPr>
        <w:widowControl w:val="0"/>
        <w:tabs>
          <w:tab w:val="left" w:pos="466"/>
          <w:tab w:val="left" w:pos="467"/>
        </w:tabs>
        <w:spacing w:before="38" w:line="240" w:lineRule="auto"/>
        <w:ind w:left="132"/>
      </w:pPr>
      <w:r>
        <w:rPr>
          <w:sz w:val="18"/>
          <w:szCs w:val="18"/>
        </w:rPr>
        <w:t>4 Nervovou soustavou se rozumí centrální (mozek) i periferní nervová soustava</w:t>
      </w:r>
    </w:p>
    <w:sectPr w:rsidR="00C8679B">
      <w:footerReference w:type="default" r:id="rId9"/>
      <w:pgSz w:w="12240" w:h="15840"/>
      <w:pgMar w:top="1440" w:right="1440" w:bottom="1440" w:left="1440" w:header="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4A85" w:rsidRDefault="00E44A85" w:rsidP="00074E84">
      <w:pPr>
        <w:spacing w:line="240" w:lineRule="auto"/>
      </w:pPr>
      <w:r>
        <w:separator/>
      </w:r>
    </w:p>
  </w:endnote>
  <w:endnote w:type="continuationSeparator" w:id="0">
    <w:p w:rsidR="00E44A85" w:rsidRDefault="00E44A85" w:rsidP="00074E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1315879"/>
      <w:docPartObj>
        <w:docPartGallery w:val="Page Numbers (Bottom of Page)"/>
        <w:docPartUnique/>
      </w:docPartObj>
    </w:sdtPr>
    <w:sdtEndPr/>
    <w:sdtContent>
      <w:p w:rsidR="000F7360" w:rsidRDefault="000F7360">
        <w:pPr>
          <w:pStyle w:val="Zpat"/>
          <w:jc w:val="center"/>
        </w:pPr>
        <w:r>
          <w:fldChar w:fldCharType="begin"/>
        </w:r>
        <w:r>
          <w:instrText>PAGE   \* MERGEFORMAT</w:instrText>
        </w:r>
        <w:r>
          <w:fldChar w:fldCharType="separate"/>
        </w:r>
        <w:r>
          <w:t>2</w:t>
        </w:r>
        <w:r>
          <w:fldChar w:fldCharType="end"/>
        </w:r>
      </w:p>
    </w:sdtContent>
  </w:sdt>
  <w:p w:rsidR="000F7360" w:rsidRDefault="000F73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4A85" w:rsidRDefault="00E44A85" w:rsidP="00074E84">
      <w:pPr>
        <w:spacing w:line="240" w:lineRule="auto"/>
      </w:pPr>
      <w:r>
        <w:separator/>
      </w:r>
    </w:p>
  </w:footnote>
  <w:footnote w:type="continuationSeparator" w:id="0">
    <w:p w:rsidR="00E44A85" w:rsidRDefault="00E44A85" w:rsidP="00074E84">
      <w:pPr>
        <w:spacing w:line="240" w:lineRule="auto"/>
      </w:pPr>
      <w:r>
        <w:continuationSeparator/>
      </w:r>
    </w:p>
  </w:footnote>
  <w:footnote w:id="1">
    <w:p w:rsidR="000F7360" w:rsidRPr="00074E84" w:rsidRDefault="000F7360" w:rsidP="00074E84">
      <w:pPr>
        <w:pStyle w:val="Textpoznpodarou"/>
        <w:rPr>
          <w:sz w:val="18"/>
        </w:rPr>
      </w:pPr>
      <w:r>
        <w:rPr>
          <w:rStyle w:val="Znakapoznpodarou"/>
        </w:rPr>
        <w:footnoteRef/>
      </w:r>
      <w:r>
        <w:t xml:space="preserve"> </w:t>
      </w:r>
      <w:r w:rsidRPr="00074E84">
        <w:rPr>
          <w:sz w:val="18"/>
        </w:rPr>
        <w:t xml:space="preserve">Tuto podmínku splní osoba, která nedovršila 36. rok věku. Pokud student nebo mladý výzkumný pracovník pobýval </w:t>
      </w:r>
    </w:p>
    <w:p w:rsidR="000F7360" w:rsidRDefault="000F7360" w:rsidP="00074E84">
      <w:pPr>
        <w:pStyle w:val="Textpoznpodarou"/>
      </w:pPr>
      <w:r w:rsidRPr="00074E84">
        <w:rPr>
          <w:sz w:val="18"/>
        </w:rPr>
        <w:t>na mateřské nebo rodičovské dovolené nebo pečoval o nezletilé děti, prodělal dlouhodobou nemoc atd., tak se o tuto dobu péče věková hranice zvyšuje (tzn. lze ji k hranici 35 let přičíst).</w:t>
      </w:r>
    </w:p>
  </w:footnote>
  <w:footnote w:id="2">
    <w:p w:rsidR="000F7360" w:rsidRPr="00301BC0" w:rsidRDefault="000F7360" w:rsidP="00301BC0">
      <w:pPr>
        <w:widowControl w:val="0"/>
        <w:pBdr>
          <w:top w:val="nil"/>
          <w:left w:val="nil"/>
          <w:bottom w:val="nil"/>
          <w:right w:val="nil"/>
          <w:between w:val="nil"/>
        </w:pBdr>
        <w:ind w:left="-306" w:right="-306"/>
        <w:jc w:val="both"/>
        <w:rPr>
          <w:sz w:val="30"/>
          <w:szCs w:val="30"/>
          <w:vertAlign w:val="subscript"/>
        </w:rPr>
      </w:pPr>
      <w:r>
        <w:rPr>
          <w:rStyle w:val="Znakapoznpodarou"/>
        </w:rPr>
        <w:footnoteRef/>
      </w:r>
      <w:r>
        <w:rPr>
          <w:color w:val="000000"/>
          <w:sz w:val="26"/>
          <w:szCs w:val="26"/>
          <w:vertAlign w:val="subscript"/>
        </w:rPr>
        <w:t xml:space="preserve"> </w:t>
      </w:r>
      <w:r w:rsidRPr="00301BC0">
        <w:rPr>
          <w:color w:val="000000"/>
          <w:sz w:val="16"/>
          <w:szCs w:val="16"/>
        </w:rPr>
        <w:t xml:space="preserve">Zdroj: ČSÚ, Ukazatele výzkumu a vývoje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FA03F4"/>
    <w:multiLevelType w:val="hybridMultilevel"/>
    <w:tmpl w:val="8EAE0F0E"/>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1" w15:restartNumberingAfterBreak="0">
    <w:nsid w:val="3557036C"/>
    <w:multiLevelType w:val="hybridMultilevel"/>
    <w:tmpl w:val="DF9E632A"/>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2" w15:restartNumberingAfterBreak="0">
    <w:nsid w:val="35C7425C"/>
    <w:multiLevelType w:val="hybridMultilevel"/>
    <w:tmpl w:val="2286DAB0"/>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3" w15:restartNumberingAfterBreak="0">
    <w:nsid w:val="36121F34"/>
    <w:multiLevelType w:val="hybridMultilevel"/>
    <w:tmpl w:val="95E84BD4"/>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abstractNum w:abstractNumId="4" w15:restartNumberingAfterBreak="0">
    <w:nsid w:val="4AA01B01"/>
    <w:multiLevelType w:val="hybridMultilevel"/>
    <w:tmpl w:val="47B423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C281231"/>
    <w:multiLevelType w:val="hybridMultilevel"/>
    <w:tmpl w:val="1B54ED30"/>
    <w:lvl w:ilvl="0" w:tplc="04050001">
      <w:start w:val="1"/>
      <w:numFmt w:val="bullet"/>
      <w:lvlText w:val=""/>
      <w:lvlJc w:val="left"/>
      <w:pPr>
        <w:ind w:left="413" w:hanging="360"/>
      </w:pPr>
      <w:rPr>
        <w:rFonts w:ascii="Symbol" w:hAnsi="Symbol" w:hint="default"/>
      </w:rPr>
    </w:lvl>
    <w:lvl w:ilvl="1" w:tplc="04050003" w:tentative="1">
      <w:start w:val="1"/>
      <w:numFmt w:val="bullet"/>
      <w:lvlText w:val="o"/>
      <w:lvlJc w:val="left"/>
      <w:pPr>
        <w:ind w:left="1133" w:hanging="360"/>
      </w:pPr>
      <w:rPr>
        <w:rFonts w:ascii="Courier New" w:hAnsi="Courier New" w:cs="Courier New" w:hint="default"/>
      </w:rPr>
    </w:lvl>
    <w:lvl w:ilvl="2" w:tplc="04050005" w:tentative="1">
      <w:start w:val="1"/>
      <w:numFmt w:val="bullet"/>
      <w:lvlText w:val=""/>
      <w:lvlJc w:val="left"/>
      <w:pPr>
        <w:ind w:left="1853" w:hanging="360"/>
      </w:pPr>
      <w:rPr>
        <w:rFonts w:ascii="Wingdings" w:hAnsi="Wingdings" w:hint="default"/>
      </w:rPr>
    </w:lvl>
    <w:lvl w:ilvl="3" w:tplc="04050001" w:tentative="1">
      <w:start w:val="1"/>
      <w:numFmt w:val="bullet"/>
      <w:lvlText w:val=""/>
      <w:lvlJc w:val="left"/>
      <w:pPr>
        <w:ind w:left="2573" w:hanging="360"/>
      </w:pPr>
      <w:rPr>
        <w:rFonts w:ascii="Symbol" w:hAnsi="Symbol" w:hint="default"/>
      </w:rPr>
    </w:lvl>
    <w:lvl w:ilvl="4" w:tplc="04050003" w:tentative="1">
      <w:start w:val="1"/>
      <w:numFmt w:val="bullet"/>
      <w:lvlText w:val="o"/>
      <w:lvlJc w:val="left"/>
      <w:pPr>
        <w:ind w:left="3293" w:hanging="360"/>
      </w:pPr>
      <w:rPr>
        <w:rFonts w:ascii="Courier New" w:hAnsi="Courier New" w:cs="Courier New" w:hint="default"/>
      </w:rPr>
    </w:lvl>
    <w:lvl w:ilvl="5" w:tplc="04050005" w:tentative="1">
      <w:start w:val="1"/>
      <w:numFmt w:val="bullet"/>
      <w:lvlText w:val=""/>
      <w:lvlJc w:val="left"/>
      <w:pPr>
        <w:ind w:left="4013" w:hanging="360"/>
      </w:pPr>
      <w:rPr>
        <w:rFonts w:ascii="Wingdings" w:hAnsi="Wingdings" w:hint="default"/>
      </w:rPr>
    </w:lvl>
    <w:lvl w:ilvl="6" w:tplc="04050001" w:tentative="1">
      <w:start w:val="1"/>
      <w:numFmt w:val="bullet"/>
      <w:lvlText w:val=""/>
      <w:lvlJc w:val="left"/>
      <w:pPr>
        <w:ind w:left="4733" w:hanging="360"/>
      </w:pPr>
      <w:rPr>
        <w:rFonts w:ascii="Symbol" w:hAnsi="Symbol" w:hint="default"/>
      </w:rPr>
    </w:lvl>
    <w:lvl w:ilvl="7" w:tplc="04050003" w:tentative="1">
      <w:start w:val="1"/>
      <w:numFmt w:val="bullet"/>
      <w:lvlText w:val="o"/>
      <w:lvlJc w:val="left"/>
      <w:pPr>
        <w:ind w:left="5453" w:hanging="360"/>
      </w:pPr>
      <w:rPr>
        <w:rFonts w:ascii="Courier New" w:hAnsi="Courier New" w:cs="Courier New" w:hint="default"/>
      </w:rPr>
    </w:lvl>
    <w:lvl w:ilvl="8" w:tplc="04050005" w:tentative="1">
      <w:start w:val="1"/>
      <w:numFmt w:val="bullet"/>
      <w:lvlText w:val=""/>
      <w:lvlJc w:val="left"/>
      <w:pPr>
        <w:ind w:left="6173"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3"/>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 Lukáš">
    <w15:presenceInfo w15:providerId="AD" w15:userId="S-1-5-21-145114971-3970516748-1009121396-31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679B"/>
    <w:rsid w:val="000414DC"/>
    <w:rsid w:val="00074E84"/>
    <w:rsid w:val="000F7360"/>
    <w:rsid w:val="00151ADC"/>
    <w:rsid w:val="00192EEA"/>
    <w:rsid w:val="002B3361"/>
    <w:rsid w:val="00301BC0"/>
    <w:rsid w:val="00393513"/>
    <w:rsid w:val="00462819"/>
    <w:rsid w:val="0082335E"/>
    <w:rsid w:val="00A22BFD"/>
    <w:rsid w:val="00A93F78"/>
    <w:rsid w:val="00AF2BC2"/>
    <w:rsid w:val="00BC149A"/>
    <w:rsid w:val="00C8679B"/>
    <w:rsid w:val="00DB6025"/>
    <w:rsid w:val="00DE5ED1"/>
    <w:rsid w:val="00E44A85"/>
    <w:rsid w:val="00EC6AFD"/>
    <w:rsid w:val="00F001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36AFC"/>
  <w15:docId w15:val="{097230FC-07FF-4DA5-8028-A74D37E8C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cs-CZ" w:eastAsia="cs-CZ"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table" w:customStyle="1" w:styleId="a5">
    <w:basedOn w:val="TableNormal0"/>
    <w:tblPr>
      <w:tblStyleRowBandSize w:val="1"/>
      <w:tblStyleColBandSize w:val="1"/>
    </w:tblPr>
  </w:style>
  <w:style w:type="table" w:customStyle="1" w:styleId="a6">
    <w:basedOn w:val="TableNormal0"/>
    <w:tblPr>
      <w:tblStyleRowBandSize w:val="1"/>
      <w:tblStyleColBandSize w:val="1"/>
    </w:tblPr>
  </w:style>
  <w:style w:type="table" w:customStyle="1" w:styleId="a7">
    <w:basedOn w:val="TableNormal0"/>
    <w:tblPr>
      <w:tblStyleRowBandSize w:val="1"/>
      <w:tblStyleColBandSize w:val="1"/>
    </w:tblPr>
  </w:style>
  <w:style w:type="table" w:customStyle="1" w:styleId="a8">
    <w:basedOn w:val="TableNormal0"/>
    <w:tblPr>
      <w:tblStyleRowBandSize w:val="1"/>
      <w:tblStyleColBandSize w:val="1"/>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Pr>
  </w:style>
  <w:style w:type="table" w:customStyle="1" w:styleId="ad">
    <w:basedOn w:val="TableNormal0"/>
    <w:tblPr>
      <w:tblStyleRowBandSize w:val="1"/>
      <w:tblStyleColBandSize w:val="1"/>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Pr>
  </w:style>
  <w:style w:type="paragraph" w:styleId="Textpoznpodarou">
    <w:name w:val="footnote text"/>
    <w:basedOn w:val="Normln"/>
    <w:link w:val="TextpoznpodarouChar"/>
    <w:uiPriority w:val="99"/>
    <w:semiHidden/>
    <w:unhideWhenUsed/>
    <w:rsid w:val="00074E84"/>
    <w:pPr>
      <w:spacing w:line="240" w:lineRule="auto"/>
    </w:pPr>
    <w:rPr>
      <w:sz w:val="20"/>
      <w:szCs w:val="20"/>
    </w:rPr>
  </w:style>
  <w:style w:type="character" w:customStyle="1" w:styleId="TextpoznpodarouChar">
    <w:name w:val="Text pozn. pod čarou Char"/>
    <w:basedOn w:val="Standardnpsmoodstavce"/>
    <w:link w:val="Textpoznpodarou"/>
    <w:uiPriority w:val="99"/>
    <w:semiHidden/>
    <w:rsid w:val="00074E84"/>
    <w:rPr>
      <w:sz w:val="20"/>
      <w:szCs w:val="20"/>
    </w:rPr>
  </w:style>
  <w:style w:type="character" w:styleId="Znakapoznpodarou">
    <w:name w:val="footnote reference"/>
    <w:basedOn w:val="Standardnpsmoodstavce"/>
    <w:uiPriority w:val="99"/>
    <w:semiHidden/>
    <w:unhideWhenUsed/>
    <w:rsid w:val="00074E84"/>
    <w:rPr>
      <w:vertAlign w:val="superscript"/>
    </w:rPr>
  </w:style>
  <w:style w:type="paragraph" w:styleId="Odstavecseseznamem">
    <w:name w:val="List Paragraph"/>
    <w:basedOn w:val="Normln"/>
    <w:uiPriority w:val="34"/>
    <w:qFormat/>
    <w:rsid w:val="00074E84"/>
    <w:pPr>
      <w:ind w:left="720"/>
      <w:contextualSpacing/>
    </w:pPr>
  </w:style>
  <w:style w:type="paragraph" w:styleId="Zhlav">
    <w:name w:val="header"/>
    <w:basedOn w:val="Normln"/>
    <w:link w:val="ZhlavChar"/>
    <w:uiPriority w:val="99"/>
    <w:unhideWhenUsed/>
    <w:rsid w:val="000414DC"/>
    <w:pPr>
      <w:tabs>
        <w:tab w:val="center" w:pos="4536"/>
        <w:tab w:val="right" w:pos="9072"/>
      </w:tabs>
      <w:spacing w:line="240" w:lineRule="auto"/>
    </w:pPr>
  </w:style>
  <w:style w:type="character" w:customStyle="1" w:styleId="ZhlavChar">
    <w:name w:val="Záhlaví Char"/>
    <w:basedOn w:val="Standardnpsmoodstavce"/>
    <w:link w:val="Zhlav"/>
    <w:uiPriority w:val="99"/>
    <w:rsid w:val="000414DC"/>
  </w:style>
  <w:style w:type="paragraph" w:styleId="Zpat">
    <w:name w:val="footer"/>
    <w:basedOn w:val="Normln"/>
    <w:link w:val="ZpatChar"/>
    <w:uiPriority w:val="99"/>
    <w:unhideWhenUsed/>
    <w:rsid w:val="000414DC"/>
    <w:pPr>
      <w:tabs>
        <w:tab w:val="center" w:pos="4536"/>
        <w:tab w:val="right" w:pos="9072"/>
      </w:tabs>
      <w:spacing w:line="240" w:lineRule="auto"/>
    </w:pPr>
  </w:style>
  <w:style w:type="character" w:customStyle="1" w:styleId="ZpatChar">
    <w:name w:val="Zápatí Char"/>
    <w:basedOn w:val="Standardnpsmoodstavce"/>
    <w:link w:val="Zpat"/>
    <w:uiPriority w:val="99"/>
    <w:rsid w:val="000414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OOt1kWBET93rZ0L02nmaQ4wZ8A==">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E822E6E-6340-4A7D-AEA0-2779B851C8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20</Pages>
  <Words>5807</Words>
  <Characters>34266</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39994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Lukáš</dc:creator>
  <cp:lastModifiedBy>Michaela Orlová</cp:lastModifiedBy>
  <cp:revision>6</cp:revision>
  <dcterms:created xsi:type="dcterms:W3CDTF">2019-09-02T16:30:00Z</dcterms:created>
  <dcterms:modified xsi:type="dcterms:W3CDTF">2019-09-03T08:23:00Z</dcterms:modified>
</cp:coreProperties>
</file>